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4C6A5A71" w14:textId="77777777">
        <w:tc>
          <w:tcPr>
            <w:tcW w:w="1620" w:type="dxa"/>
            <w:tcBorders>
              <w:bottom w:val="single" w:sz="4" w:space="0" w:color="auto"/>
            </w:tcBorders>
            <w:shd w:val="clear" w:color="auto" w:fill="FFFFFF"/>
            <w:vAlign w:val="center"/>
          </w:tcPr>
          <w:p w14:paraId="2CF4F81E"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4CDF5457" w14:textId="5D1C378B" w:rsidR="00152993" w:rsidRDefault="00D50488" w:rsidP="00AA5CB3">
            <w:pPr>
              <w:pStyle w:val="Header"/>
              <w:jc w:val="center"/>
            </w:pPr>
            <w:hyperlink r:id="rId11" w:history="1">
              <w:r w:rsidRPr="00E5788E">
                <w:rPr>
                  <w:rStyle w:val="Hyperlink"/>
                </w:rPr>
                <w:t>1287</w:t>
              </w:r>
            </w:hyperlink>
          </w:p>
        </w:tc>
        <w:tc>
          <w:tcPr>
            <w:tcW w:w="900" w:type="dxa"/>
            <w:tcBorders>
              <w:bottom w:val="single" w:sz="4" w:space="0" w:color="auto"/>
            </w:tcBorders>
            <w:shd w:val="clear" w:color="auto" w:fill="FFFFFF"/>
            <w:vAlign w:val="center"/>
          </w:tcPr>
          <w:p w14:paraId="2EB36559" w14:textId="77777777" w:rsidR="00152993" w:rsidRDefault="00EE6681">
            <w:pPr>
              <w:pStyle w:val="Header"/>
            </w:pPr>
            <w:r>
              <w:t>N</w:t>
            </w:r>
            <w:r w:rsidR="00152993">
              <w:t>PRR Title</w:t>
            </w:r>
          </w:p>
        </w:tc>
        <w:tc>
          <w:tcPr>
            <w:tcW w:w="6660" w:type="dxa"/>
            <w:tcBorders>
              <w:bottom w:val="single" w:sz="4" w:space="0" w:color="auto"/>
            </w:tcBorders>
            <w:vAlign w:val="center"/>
          </w:tcPr>
          <w:p w14:paraId="3343D5B5" w14:textId="2C32C629" w:rsidR="00152993" w:rsidRDefault="00D50488">
            <w:pPr>
              <w:pStyle w:val="Header"/>
            </w:pPr>
            <w:r>
              <w:t>Revisions to Outage Coordination</w:t>
            </w:r>
          </w:p>
        </w:tc>
      </w:tr>
      <w:tr w:rsidR="00152993" w14:paraId="2FB7202A" w14:textId="77777777">
        <w:trPr>
          <w:trHeight w:val="413"/>
        </w:trPr>
        <w:tc>
          <w:tcPr>
            <w:tcW w:w="2880" w:type="dxa"/>
            <w:gridSpan w:val="2"/>
            <w:tcBorders>
              <w:top w:val="nil"/>
              <w:left w:val="nil"/>
              <w:bottom w:val="single" w:sz="4" w:space="0" w:color="auto"/>
              <w:right w:val="nil"/>
            </w:tcBorders>
            <w:vAlign w:val="center"/>
          </w:tcPr>
          <w:p w14:paraId="271C8B27"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D131271" w14:textId="77777777" w:rsidR="00152993" w:rsidRDefault="00152993">
            <w:pPr>
              <w:pStyle w:val="NormalArial"/>
            </w:pPr>
          </w:p>
        </w:tc>
      </w:tr>
      <w:tr w:rsidR="00152993" w14:paraId="469FE0C8"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F59BE0E"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0DCEDE9" w14:textId="1E6E29DE" w:rsidR="00152993" w:rsidRDefault="00D50488">
            <w:pPr>
              <w:pStyle w:val="NormalArial"/>
            </w:pPr>
            <w:r>
              <w:t xml:space="preserve">June </w:t>
            </w:r>
            <w:r w:rsidR="00C30A79">
              <w:t>11</w:t>
            </w:r>
            <w:r>
              <w:t>, 2025</w:t>
            </w:r>
          </w:p>
        </w:tc>
      </w:tr>
      <w:tr w:rsidR="00152993" w14:paraId="0AA73806" w14:textId="77777777">
        <w:trPr>
          <w:trHeight w:val="467"/>
        </w:trPr>
        <w:tc>
          <w:tcPr>
            <w:tcW w:w="2880" w:type="dxa"/>
            <w:gridSpan w:val="2"/>
            <w:tcBorders>
              <w:top w:val="single" w:sz="4" w:space="0" w:color="auto"/>
              <w:left w:val="nil"/>
              <w:bottom w:val="nil"/>
              <w:right w:val="nil"/>
            </w:tcBorders>
            <w:shd w:val="clear" w:color="auto" w:fill="FFFFFF"/>
            <w:vAlign w:val="center"/>
          </w:tcPr>
          <w:p w14:paraId="7E7F2A06" w14:textId="77777777" w:rsidR="00152993" w:rsidRDefault="00152993">
            <w:pPr>
              <w:pStyle w:val="NormalArial"/>
            </w:pPr>
          </w:p>
        </w:tc>
        <w:tc>
          <w:tcPr>
            <w:tcW w:w="7560" w:type="dxa"/>
            <w:gridSpan w:val="2"/>
            <w:tcBorders>
              <w:top w:val="nil"/>
              <w:left w:val="nil"/>
              <w:bottom w:val="nil"/>
              <w:right w:val="nil"/>
            </w:tcBorders>
            <w:vAlign w:val="center"/>
          </w:tcPr>
          <w:p w14:paraId="6F7C326B" w14:textId="77777777" w:rsidR="00152993" w:rsidRDefault="00152993">
            <w:pPr>
              <w:pStyle w:val="NormalArial"/>
            </w:pPr>
          </w:p>
        </w:tc>
      </w:tr>
      <w:tr w:rsidR="00152993" w14:paraId="0C27DA73" w14:textId="77777777">
        <w:trPr>
          <w:trHeight w:val="440"/>
        </w:trPr>
        <w:tc>
          <w:tcPr>
            <w:tcW w:w="10440" w:type="dxa"/>
            <w:gridSpan w:val="4"/>
            <w:tcBorders>
              <w:top w:val="single" w:sz="4" w:space="0" w:color="auto"/>
            </w:tcBorders>
            <w:shd w:val="clear" w:color="auto" w:fill="FFFFFF"/>
            <w:vAlign w:val="center"/>
          </w:tcPr>
          <w:p w14:paraId="4C1CE91D" w14:textId="77777777" w:rsidR="00152993" w:rsidRDefault="00152993">
            <w:pPr>
              <w:pStyle w:val="Header"/>
              <w:jc w:val="center"/>
            </w:pPr>
            <w:r>
              <w:t>Submitter’s Information</w:t>
            </w:r>
          </w:p>
        </w:tc>
      </w:tr>
      <w:tr w:rsidR="00152993" w14:paraId="3E9048F0" w14:textId="77777777">
        <w:trPr>
          <w:trHeight w:val="350"/>
        </w:trPr>
        <w:tc>
          <w:tcPr>
            <w:tcW w:w="2880" w:type="dxa"/>
            <w:gridSpan w:val="2"/>
            <w:shd w:val="clear" w:color="auto" w:fill="FFFFFF"/>
            <w:vAlign w:val="center"/>
          </w:tcPr>
          <w:p w14:paraId="6FF42A3E" w14:textId="77777777" w:rsidR="00152993" w:rsidRPr="00EC55B3" w:rsidRDefault="00152993" w:rsidP="00EC55B3">
            <w:pPr>
              <w:pStyle w:val="Header"/>
            </w:pPr>
            <w:r w:rsidRPr="00EC55B3">
              <w:t>Name</w:t>
            </w:r>
          </w:p>
        </w:tc>
        <w:tc>
          <w:tcPr>
            <w:tcW w:w="7560" w:type="dxa"/>
            <w:gridSpan w:val="2"/>
            <w:vAlign w:val="center"/>
          </w:tcPr>
          <w:p w14:paraId="05057CC5" w14:textId="5D0B2528" w:rsidR="00152993" w:rsidRDefault="00D50488">
            <w:pPr>
              <w:pStyle w:val="NormalArial"/>
            </w:pPr>
            <w:r>
              <w:t>Blake Holt</w:t>
            </w:r>
            <w:r w:rsidR="006F5918">
              <w:t xml:space="preserve"> / </w:t>
            </w:r>
            <w:r>
              <w:t>Trevor Safko</w:t>
            </w:r>
          </w:p>
        </w:tc>
      </w:tr>
      <w:tr w:rsidR="00152993" w14:paraId="5C80775B" w14:textId="77777777">
        <w:trPr>
          <w:trHeight w:val="350"/>
        </w:trPr>
        <w:tc>
          <w:tcPr>
            <w:tcW w:w="2880" w:type="dxa"/>
            <w:gridSpan w:val="2"/>
            <w:shd w:val="clear" w:color="auto" w:fill="FFFFFF"/>
            <w:vAlign w:val="center"/>
          </w:tcPr>
          <w:p w14:paraId="404B01F1" w14:textId="77777777" w:rsidR="00152993" w:rsidRPr="00EC55B3" w:rsidRDefault="00152993" w:rsidP="00EC55B3">
            <w:pPr>
              <w:pStyle w:val="Header"/>
            </w:pPr>
            <w:r w:rsidRPr="00EC55B3">
              <w:t>E-mail Address</w:t>
            </w:r>
          </w:p>
        </w:tc>
        <w:tc>
          <w:tcPr>
            <w:tcW w:w="7560" w:type="dxa"/>
            <w:gridSpan w:val="2"/>
            <w:vAlign w:val="center"/>
          </w:tcPr>
          <w:p w14:paraId="189663D4" w14:textId="758AFABF" w:rsidR="00152993" w:rsidRDefault="00D50488">
            <w:pPr>
              <w:pStyle w:val="NormalArial"/>
            </w:pPr>
            <w:hyperlink r:id="rId12" w:history="1">
              <w:r w:rsidRPr="009204F6">
                <w:rPr>
                  <w:rStyle w:val="Hyperlink"/>
                </w:rPr>
                <w:t>blake.holt@lcra.org</w:t>
              </w:r>
            </w:hyperlink>
            <w:r w:rsidR="006F5918">
              <w:t xml:space="preserve"> / </w:t>
            </w:r>
            <w:hyperlink r:id="rId13" w:history="1">
              <w:r w:rsidRPr="009204F6">
                <w:rPr>
                  <w:rStyle w:val="Hyperlink"/>
                </w:rPr>
                <w:t>trevor.safko@lcra.org</w:t>
              </w:r>
            </w:hyperlink>
          </w:p>
        </w:tc>
      </w:tr>
      <w:tr w:rsidR="00152993" w14:paraId="22F0BE5B" w14:textId="77777777">
        <w:trPr>
          <w:trHeight w:val="350"/>
        </w:trPr>
        <w:tc>
          <w:tcPr>
            <w:tcW w:w="2880" w:type="dxa"/>
            <w:gridSpan w:val="2"/>
            <w:shd w:val="clear" w:color="auto" w:fill="FFFFFF"/>
            <w:vAlign w:val="center"/>
          </w:tcPr>
          <w:p w14:paraId="476FD8DE" w14:textId="77777777" w:rsidR="00152993" w:rsidRPr="00EC55B3" w:rsidRDefault="00152993" w:rsidP="00EC55B3">
            <w:pPr>
              <w:pStyle w:val="Header"/>
            </w:pPr>
            <w:r w:rsidRPr="00EC55B3">
              <w:t>Company</w:t>
            </w:r>
          </w:p>
        </w:tc>
        <w:tc>
          <w:tcPr>
            <w:tcW w:w="7560" w:type="dxa"/>
            <w:gridSpan w:val="2"/>
            <w:vAlign w:val="center"/>
          </w:tcPr>
          <w:p w14:paraId="28DF8B53" w14:textId="196B28A8" w:rsidR="00152993" w:rsidRDefault="00D50488">
            <w:pPr>
              <w:pStyle w:val="NormalArial"/>
            </w:pPr>
            <w:r>
              <w:t>Lower Colorado River Authority</w:t>
            </w:r>
            <w:r w:rsidR="006F5918">
              <w:t xml:space="preserve"> (LCRA)</w:t>
            </w:r>
          </w:p>
        </w:tc>
      </w:tr>
      <w:tr w:rsidR="00152993" w14:paraId="5EED1BC4" w14:textId="77777777">
        <w:trPr>
          <w:trHeight w:val="350"/>
        </w:trPr>
        <w:tc>
          <w:tcPr>
            <w:tcW w:w="2880" w:type="dxa"/>
            <w:gridSpan w:val="2"/>
            <w:tcBorders>
              <w:bottom w:val="single" w:sz="4" w:space="0" w:color="auto"/>
            </w:tcBorders>
            <w:shd w:val="clear" w:color="auto" w:fill="FFFFFF"/>
            <w:vAlign w:val="center"/>
          </w:tcPr>
          <w:p w14:paraId="08C35C50"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49B925D4" w14:textId="12447754" w:rsidR="00152993" w:rsidRDefault="00D50488">
            <w:pPr>
              <w:pStyle w:val="NormalArial"/>
            </w:pPr>
            <w:r w:rsidRPr="00D50488">
              <w:t>512-578-2003</w:t>
            </w:r>
            <w:r w:rsidR="006F5918">
              <w:t xml:space="preserve"> / </w:t>
            </w:r>
            <w:r w:rsidRPr="00D50488">
              <w:t>512-278-2780</w:t>
            </w:r>
          </w:p>
        </w:tc>
      </w:tr>
      <w:tr w:rsidR="00152993" w14:paraId="4718731E" w14:textId="77777777">
        <w:trPr>
          <w:trHeight w:val="350"/>
        </w:trPr>
        <w:tc>
          <w:tcPr>
            <w:tcW w:w="2880" w:type="dxa"/>
            <w:gridSpan w:val="2"/>
            <w:shd w:val="clear" w:color="auto" w:fill="FFFFFF"/>
            <w:vAlign w:val="center"/>
          </w:tcPr>
          <w:p w14:paraId="494F21AB"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7BCB736F" w14:textId="77777777" w:rsidR="00152993" w:rsidRDefault="00152993">
            <w:pPr>
              <w:pStyle w:val="NormalArial"/>
            </w:pPr>
          </w:p>
        </w:tc>
      </w:tr>
      <w:tr w:rsidR="00075A94" w14:paraId="2ECC4715" w14:textId="77777777">
        <w:trPr>
          <w:trHeight w:val="350"/>
        </w:trPr>
        <w:tc>
          <w:tcPr>
            <w:tcW w:w="2880" w:type="dxa"/>
            <w:gridSpan w:val="2"/>
            <w:tcBorders>
              <w:bottom w:val="single" w:sz="4" w:space="0" w:color="auto"/>
            </w:tcBorders>
            <w:shd w:val="clear" w:color="auto" w:fill="FFFFFF"/>
            <w:vAlign w:val="center"/>
          </w:tcPr>
          <w:p w14:paraId="1005213D"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2FD8E4BF" w14:textId="596EC18D" w:rsidR="00075A94" w:rsidRDefault="00D50488">
            <w:pPr>
              <w:pStyle w:val="NormalArial"/>
            </w:pPr>
            <w:r w:rsidRPr="00D50488">
              <w:t>Cooperative</w:t>
            </w:r>
          </w:p>
        </w:tc>
      </w:tr>
    </w:tbl>
    <w:p w14:paraId="6DCFC658"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F5918" w14:paraId="2CBA9A64" w14:textId="77777777" w:rsidTr="00DB248A">
        <w:trPr>
          <w:trHeight w:val="350"/>
        </w:trPr>
        <w:tc>
          <w:tcPr>
            <w:tcW w:w="10440" w:type="dxa"/>
            <w:tcBorders>
              <w:bottom w:val="single" w:sz="4" w:space="0" w:color="auto"/>
            </w:tcBorders>
            <w:shd w:val="clear" w:color="auto" w:fill="FFFFFF"/>
            <w:vAlign w:val="center"/>
          </w:tcPr>
          <w:p w14:paraId="7C7196FE" w14:textId="64CA216E" w:rsidR="006F5918" w:rsidRDefault="006F5918" w:rsidP="00DB248A">
            <w:pPr>
              <w:pStyle w:val="Header"/>
              <w:jc w:val="center"/>
            </w:pPr>
            <w:r>
              <w:t>Comments</w:t>
            </w:r>
          </w:p>
        </w:tc>
      </w:tr>
    </w:tbl>
    <w:p w14:paraId="1F22DCD7" w14:textId="0FCC80B7" w:rsidR="00BD7258" w:rsidRDefault="00F66462" w:rsidP="00DF0712">
      <w:pPr>
        <w:pStyle w:val="NormalArial"/>
        <w:spacing w:before="120" w:after="120"/>
      </w:pPr>
      <w:r>
        <w:t xml:space="preserve">LCRA appreciates ERCOT’s efforts to improve </w:t>
      </w:r>
      <w:r w:rsidR="006F5918">
        <w:t>O</w:t>
      </w:r>
      <w:r>
        <w:t xml:space="preserve">utage coordination and planning for </w:t>
      </w:r>
      <w:r w:rsidR="0008106C">
        <w:t xml:space="preserve">Transmission Facilities and Resources. </w:t>
      </w:r>
      <w:r w:rsidR="00C06BFA">
        <w:t xml:space="preserve">Improvements to ERCOT’s current </w:t>
      </w:r>
      <w:r w:rsidR="006F5918">
        <w:t>O</w:t>
      </w:r>
      <w:r w:rsidR="00C06BFA">
        <w:t xml:space="preserve">utage planning and coordination practices are necessary to ensure the long-term availability of an aging fleet of dispatchable generators </w:t>
      </w:r>
      <w:r w:rsidR="0061104F">
        <w:t xml:space="preserve">and </w:t>
      </w:r>
      <w:r w:rsidR="00153A8B">
        <w:t xml:space="preserve">increasingly </w:t>
      </w:r>
      <w:r w:rsidR="0061104F">
        <w:t xml:space="preserve">congested transmission elements </w:t>
      </w:r>
      <w:r w:rsidR="00C06BFA">
        <w:t>during this period of unprecedented demand growth</w:t>
      </w:r>
      <w:r w:rsidR="0061104F">
        <w:t>.</w:t>
      </w:r>
      <w:r w:rsidR="002A2BE4">
        <w:t xml:space="preserve"> To that end, LCRA recommends that ERCOT </w:t>
      </w:r>
      <w:r w:rsidR="00AF34AC">
        <w:t>not limit its</w:t>
      </w:r>
      <w:r w:rsidR="00CC69D6">
        <w:t xml:space="preserve"> </w:t>
      </w:r>
      <w:r w:rsidR="002A2BE4">
        <w:t>discretion to approve Resource Outages above the Resource Planned Outage Limit (RPOL)</w:t>
      </w:r>
      <w:r w:rsidR="00CC69D6">
        <w:t xml:space="preserve"> when warranted by operational conditions.</w:t>
      </w:r>
    </w:p>
    <w:p w14:paraId="3B7648C8" w14:textId="3647D09E" w:rsidR="005E7D57" w:rsidRDefault="00F03D76" w:rsidP="00DF0712">
      <w:pPr>
        <w:pStyle w:val="NormalArial"/>
        <w:spacing w:before="120" w:after="120"/>
      </w:pPr>
      <w:r>
        <w:t xml:space="preserve">In </w:t>
      </w:r>
      <w:r w:rsidR="0035742E">
        <w:t xml:space="preserve">its May 23, 2025 </w:t>
      </w:r>
      <w:hyperlink r:id="rId14" w:history="1">
        <w:r w:rsidR="0035742E" w:rsidRPr="0035742E">
          <w:rPr>
            <w:rStyle w:val="Hyperlink"/>
          </w:rPr>
          <w:t>Market Notice</w:t>
        </w:r>
      </w:hyperlink>
      <w:r w:rsidR="0035742E">
        <w:t xml:space="preserve"> ERCOT recognizes </w:t>
      </w:r>
      <w:r w:rsidR="00B13920">
        <w:t xml:space="preserve">the need to </w:t>
      </w:r>
      <w:r w:rsidR="0019167F">
        <w:t xml:space="preserve">balance </w:t>
      </w:r>
      <w:r w:rsidR="005A4E32">
        <w:t>Resource Planned Outages</w:t>
      </w:r>
      <w:r w:rsidR="00FD7B85">
        <w:t xml:space="preserve"> </w:t>
      </w:r>
      <w:r w:rsidR="0019167F">
        <w:t xml:space="preserve">with grid reliability </w:t>
      </w:r>
      <w:r w:rsidR="007D394D">
        <w:t xml:space="preserve">through a risk-based approach to calculating </w:t>
      </w:r>
      <w:r w:rsidR="008071B2">
        <w:t>the Maximum Daily Resource Planned Outage Capacity (MDRPOC)</w:t>
      </w:r>
      <w:r w:rsidR="007D394D">
        <w:t>.</w:t>
      </w:r>
      <w:r w:rsidR="00A02B21">
        <w:t xml:space="preserve"> The proposed methodology for calculating </w:t>
      </w:r>
      <w:r w:rsidR="009F3C94">
        <w:t xml:space="preserve">MDRPOC </w:t>
      </w:r>
      <w:r w:rsidR="00E53C7D">
        <w:t>incorporates</w:t>
      </w:r>
      <w:r w:rsidR="009F3C94">
        <w:t xml:space="preserve"> </w:t>
      </w:r>
      <w:r w:rsidR="00E53C7D">
        <w:t xml:space="preserve">a probabilistic treatment of </w:t>
      </w:r>
      <w:r w:rsidR="006F5918">
        <w:t>L</w:t>
      </w:r>
      <w:r w:rsidR="00E53C7D">
        <w:t xml:space="preserve">oad forecasts </w:t>
      </w:r>
      <w:r w:rsidR="0056335B">
        <w:t>considering</w:t>
      </w:r>
      <w:r w:rsidR="00E53C7D">
        <w:t xml:space="preserve"> 15 years of historical weather data. I</w:t>
      </w:r>
      <w:r w:rsidR="00FC088A">
        <w:t xml:space="preserve">t is obvious, though worth stating, that </w:t>
      </w:r>
      <w:r w:rsidR="0056335B">
        <w:t xml:space="preserve">actual </w:t>
      </w:r>
      <w:r w:rsidR="006F5918">
        <w:t>L</w:t>
      </w:r>
      <w:r w:rsidR="0056335B">
        <w:t>oad will be determined by actual weathe</w:t>
      </w:r>
      <w:r w:rsidR="00F957AD">
        <w:t xml:space="preserve">r and that each season will include days or weeks when </w:t>
      </w:r>
      <w:r w:rsidR="00A61743">
        <w:t xml:space="preserve">Planned Outage capacity </w:t>
      </w:r>
      <w:r w:rsidR="003D5886">
        <w:t xml:space="preserve">can exceed MDRPOC </w:t>
      </w:r>
      <w:r w:rsidR="003D5886" w:rsidRPr="00782408">
        <w:rPr>
          <w:i/>
          <w:iCs/>
        </w:rPr>
        <w:t>without</w:t>
      </w:r>
      <w:r w:rsidR="003D5886">
        <w:t xml:space="preserve"> decreasing grid reliability.</w:t>
      </w:r>
      <w:r w:rsidR="00CE285B">
        <w:t xml:space="preserve"> ERCOT Operators</w:t>
      </w:r>
      <w:r w:rsidR="0050784F">
        <w:t xml:space="preserve"> and Resource </w:t>
      </w:r>
      <w:r w:rsidR="006F5918">
        <w:t>o</w:t>
      </w:r>
      <w:r w:rsidR="0050784F">
        <w:t xml:space="preserve">wners are uniquely positioned to evaluate </w:t>
      </w:r>
      <w:r w:rsidR="006F5918">
        <w:t>R</w:t>
      </w:r>
      <w:r w:rsidR="007D2494">
        <w:t>eal-</w:t>
      </w:r>
      <w:r w:rsidR="006F5918">
        <w:t>T</w:t>
      </w:r>
      <w:r w:rsidR="007D2494">
        <w:t xml:space="preserve">ime system conditions </w:t>
      </w:r>
      <w:r w:rsidR="00B86C0C">
        <w:t>in determining the</w:t>
      </w:r>
      <w:r w:rsidR="00096EA5">
        <w:t xml:space="preserve"> optimal </w:t>
      </w:r>
      <w:r w:rsidR="006F5918">
        <w:t>O</w:t>
      </w:r>
      <w:r w:rsidR="00096EA5">
        <w:t xml:space="preserve">utage schedule </w:t>
      </w:r>
      <w:r w:rsidR="00356007">
        <w:t xml:space="preserve">across </w:t>
      </w:r>
      <w:r w:rsidR="00BA72B8">
        <w:t xml:space="preserve">a diverse portfolio of Resources. It is therefore critical that ERCOT have the </w:t>
      </w:r>
      <w:r w:rsidR="002F72D5">
        <w:t xml:space="preserve">discretion to approve Planned Outages </w:t>
      </w:r>
      <w:r w:rsidR="00457B01">
        <w:t xml:space="preserve">above MDRPOC </w:t>
      </w:r>
      <w:r w:rsidR="00457B01">
        <w:rPr>
          <w:i/>
          <w:iCs/>
        </w:rPr>
        <w:t>whenever operational conditions warrant an exception.</w:t>
      </w:r>
      <w:r w:rsidR="00457B01">
        <w:t xml:space="preserve"> </w:t>
      </w:r>
      <w:r w:rsidR="005E7D57">
        <w:t>This approach will maximize operational flexibilit</w:t>
      </w:r>
      <w:r w:rsidR="00993060">
        <w:t xml:space="preserve">y, helping to ensure long-term </w:t>
      </w:r>
      <w:r w:rsidR="00782408">
        <w:t>availability of dispatchable Resources.</w:t>
      </w:r>
    </w:p>
    <w:p w14:paraId="0F243753" w14:textId="7BDE3289" w:rsidR="005E7D57" w:rsidRDefault="00457B01" w:rsidP="00DF0712">
      <w:pPr>
        <w:pStyle w:val="NormalArial"/>
        <w:spacing w:before="120" w:after="120"/>
      </w:pPr>
      <w:r>
        <w:t xml:space="preserve">For this reason, LCRA recommends that </w:t>
      </w:r>
      <w:r w:rsidR="005E7D57">
        <w:t>the conditions</w:t>
      </w:r>
      <w:r w:rsidR="00624D55">
        <w:t xml:space="preserve"> enumerated in</w:t>
      </w:r>
      <w:r w:rsidR="006F5918">
        <w:t xml:space="preserve"> paragraph (8) of</w:t>
      </w:r>
      <w:r w:rsidR="00624D55">
        <w:t xml:space="preserve"> Section 3.1.6</w:t>
      </w:r>
      <w:r w:rsidR="006F5918">
        <w:t xml:space="preserve">, </w:t>
      </w:r>
      <w:r w:rsidR="006F5918" w:rsidRPr="00614E60">
        <w:t>Outages of Resources Other than Reliability Resources</w:t>
      </w:r>
      <w:r w:rsidR="006F5918">
        <w:t>,</w:t>
      </w:r>
      <w:r w:rsidR="005E7D57">
        <w:t xml:space="preserve"> </w:t>
      </w:r>
      <w:r w:rsidR="00624D55">
        <w:t xml:space="preserve">under which ERCOT may approve Resource outage capacity </w:t>
      </w:r>
      <w:r w:rsidR="00965F3F">
        <w:t xml:space="preserve">above RPOL be replaced by </w:t>
      </w:r>
      <w:r w:rsidR="00BE606E">
        <w:t xml:space="preserve">a </w:t>
      </w:r>
      <w:r w:rsidR="00965F3F">
        <w:t xml:space="preserve">broader discretion to approve </w:t>
      </w:r>
      <w:r w:rsidR="005F7E63">
        <w:t>Plan</w:t>
      </w:r>
      <w:r w:rsidR="00AE580A">
        <w:t xml:space="preserve">ned Outages </w:t>
      </w:r>
      <w:r w:rsidR="0033557D">
        <w:t xml:space="preserve">whenever ERCOT determines </w:t>
      </w:r>
      <w:r w:rsidR="00952FB9">
        <w:t>system reliability to be unaffected by an approval.</w:t>
      </w:r>
      <w:r w:rsidR="0072415D">
        <w:t xml:space="preserve"> This </w:t>
      </w:r>
      <w:r w:rsidR="002A02FF">
        <w:t xml:space="preserve">change </w:t>
      </w:r>
      <w:r w:rsidR="008B2C49">
        <w:t xml:space="preserve">would also improve the consistency of the </w:t>
      </w:r>
      <w:r w:rsidR="006F5918">
        <w:t>P</w:t>
      </w:r>
      <w:r w:rsidR="008B2C49">
        <w:t xml:space="preserve">rotocols by </w:t>
      </w:r>
      <w:r w:rsidR="0072415D">
        <w:t>mirror</w:t>
      </w:r>
      <w:r w:rsidR="008B2C49">
        <w:t>ing</w:t>
      </w:r>
      <w:r w:rsidR="0072415D">
        <w:t xml:space="preserve"> </w:t>
      </w:r>
      <w:r w:rsidR="00504823">
        <w:t xml:space="preserve">ERCOT’s broad </w:t>
      </w:r>
      <w:r w:rsidR="00247304">
        <w:t xml:space="preserve">authority </w:t>
      </w:r>
      <w:r w:rsidR="002A02FF">
        <w:t xml:space="preserve">for approving </w:t>
      </w:r>
      <w:r w:rsidR="006F5918">
        <w:lastRenderedPageBreak/>
        <w:t>O</w:t>
      </w:r>
      <w:r w:rsidR="002A02FF">
        <w:t>utages on Transmission Facilities</w:t>
      </w:r>
      <w:r w:rsidR="001F147E">
        <w:t xml:space="preserve"> </w:t>
      </w:r>
      <w:r w:rsidR="00135C84">
        <w:t xml:space="preserve">that exceed defined limits </w:t>
      </w:r>
      <w:r w:rsidR="001F147E">
        <w:t xml:space="preserve">as described by </w:t>
      </w:r>
      <w:r w:rsidR="006F5918">
        <w:t xml:space="preserve">paragraph (3) of </w:t>
      </w:r>
      <w:r w:rsidR="001F147E">
        <w:t>Section 3.1.5.3</w:t>
      </w:r>
      <w:r w:rsidR="006F5918">
        <w:t xml:space="preserve">, </w:t>
      </w:r>
      <w:r w:rsidR="006F5918" w:rsidRPr="00614E60">
        <w:t>Timelines for Response by ERCOT for TSP Requests</w:t>
      </w:r>
      <w:r w:rsidR="001F147E">
        <w:t>.</w:t>
      </w:r>
    </w:p>
    <w:p w14:paraId="792252BC" w14:textId="2B120872" w:rsidR="00BD7258" w:rsidRDefault="000831FE" w:rsidP="00DF0712">
      <w:pPr>
        <w:pStyle w:val="NormalArial"/>
        <w:spacing w:before="120" w:after="120"/>
      </w:pPr>
      <w:r>
        <w:t xml:space="preserve">Ultimately, LCRA believes that flexibility is the answer. It is imperative that ERCOT seek to extend and exercise their expertise in both the Resource and </w:t>
      </w:r>
      <w:r w:rsidR="006F5918">
        <w:t>t</w:t>
      </w:r>
      <w:r>
        <w:t xml:space="preserve">ransmission </w:t>
      </w:r>
      <w:r w:rsidR="006F5918">
        <w:t>O</w:t>
      </w:r>
      <w:r>
        <w:t xml:space="preserve">utage coordination processes, and that extension should materialize in discretion. Stakeholders, like LCRA, continue to highlight that arbitrary </w:t>
      </w:r>
      <w:r w:rsidR="006F5918">
        <w:t>O</w:t>
      </w:r>
      <w:r w:rsidR="00D27231">
        <w:t xml:space="preserve">utage </w:t>
      </w:r>
      <w:r>
        <w:t xml:space="preserve">limits imposed </w:t>
      </w:r>
      <w:r w:rsidR="00D27231">
        <w:t xml:space="preserve">on </w:t>
      </w:r>
      <w:r w:rsidR="006F5918">
        <w:t>M</w:t>
      </w:r>
      <w:r w:rsidR="00D27231">
        <w:t xml:space="preserve">arket </w:t>
      </w:r>
      <w:r w:rsidR="006F5918">
        <w:t>P</w:t>
      </w:r>
      <w:r w:rsidR="00D27231">
        <w:t>articipants undermine</w:t>
      </w:r>
      <w:r>
        <w:t xml:space="preserve"> </w:t>
      </w:r>
      <w:r w:rsidR="00D27231">
        <w:t>long-term system reliability</w:t>
      </w:r>
      <w:r>
        <w:t>. In the case of Resources, planned events increase ERCOT’s transparency on fleet availability</w:t>
      </w:r>
      <w:r w:rsidR="00D27231">
        <w:t xml:space="preserve"> whereas</w:t>
      </w:r>
      <w:r>
        <w:t xml:space="preserve"> overly conservative limits increase the frequency of </w:t>
      </w:r>
      <w:r w:rsidR="006F5918">
        <w:t>F</w:t>
      </w:r>
      <w:r>
        <w:t xml:space="preserve">orced </w:t>
      </w:r>
      <w:r w:rsidR="006F5918">
        <w:t>O</w:t>
      </w:r>
      <w:r>
        <w:t xml:space="preserve">utages </w:t>
      </w:r>
      <w:r w:rsidR="00D27231">
        <w:t xml:space="preserve">and </w:t>
      </w:r>
      <w:r>
        <w:t xml:space="preserve">diminish </w:t>
      </w:r>
      <w:r w:rsidR="00D27231">
        <w:t xml:space="preserve">ERCOT’s </w:t>
      </w:r>
      <w:r>
        <w:t>insight into future available capacity. In the case of Transmission</w:t>
      </w:r>
      <w:r w:rsidR="00D27231">
        <w:t xml:space="preserve"> Facilities</w:t>
      </w:r>
      <w:r>
        <w:t xml:space="preserve">, </w:t>
      </w:r>
      <w:r w:rsidR="006F5918">
        <w:t>P</w:t>
      </w:r>
      <w:r>
        <w:t xml:space="preserve">lanned </w:t>
      </w:r>
      <w:r w:rsidR="006F5918">
        <w:t>O</w:t>
      </w:r>
      <w:r>
        <w:t xml:space="preserve">utages with reasonable durations serve to bolster critical equipment, maximize stewardship, and minimize safety concerns. Conversely, overly conservative duration limits create the need for more expensive construction methods that are accompanied by an increased risk to safety. </w:t>
      </w:r>
      <w:r w:rsidR="00D27231">
        <w:t>In c</w:t>
      </w:r>
      <w:r>
        <w:t xml:space="preserve">onsidering the </w:t>
      </w:r>
      <w:r w:rsidR="00D27231">
        <w:t xml:space="preserve">rapidly changing </w:t>
      </w:r>
      <w:r>
        <w:t>market dynamics highlighted above</w:t>
      </w:r>
      <w:r w:rsidR="00D27231">
        <w:t>,</w:t>
      </w:r>
      <w:r>
        <w:t xml:space="preserve"> </w:t>
      </w:r>
      <w:r w:rsidR="00D27231">
        <w:t>ERCOT and stakeholders should consider this a first step and not the finish line</w:t>
      </w:r>
      <w:r>
        <w:t xml:space="preserve">. It is imperative that ERCOT and stakeholders continue to monitor </w:t>
      </w:r>
      <w:r w:rsidR="00D27231">
        <w:t xml:space="preserve">the outage coordination process </w:t>
      </w:r>
      <w:r>
        <w:t xml:space="preserve">and collaborate to ensure the </w:t>
      </w:r>
      <w:r w:rsidR="00D27231">
        <w:t xml:space="preserve">long-term </w:t>
      </w:r>
      <w:r>
        <w:t>reliability of the ERCOT grid.</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441F375" w14:textId="77777777">
        <w:trPr>
          <w:trHeight w:val="350"/>
        </w:trPr>
        <w:tc>
          <w:tcPr>
            <w:tcW w:w="10440" w:type="dxa"/>
            <w:tcBorders>
              <w:bottom w:val="single" w:sz="4" w:space="0" w:color="auto"/>
            </w:tcBorders>
            <w:shd w:val="clear" w:color="auto" w:fill="FFFFFF"/>
            <w:vAlign w:val="center"/>
          </w:tcPr>
          <w:p w14:paraId="34CCEA36" w14:textId="77777777" w:rsidR="00152993" w:rsidRDefault="00152993">
            <w:pPr>
              <w:pStyle w:val="Header"/>
              <w:jc w:val="center"/>
            </w:pPr>
            <w:r>
              <w:t>Revised Proposed Protocol Language</w:t>
            </w:r>
          </w:p>
        </w:tc>
      </w:tr>
    </w:tbl>
    <w:p w14:paraId="5D70D0FC" w14:textId="77777777" w:rsidR="00614E60" w:rsidRPr="00614E60" w:rsidRDefault="00614E60">
      <w:pPr>
        <w:pStyle w:val="Heading2"/>
        <w:numPr>
          <w:ilvl w:val="0"/>
          <w:numId w:val="0"/>
        </w:numPr>
        <w:rPr>
          <w:szCs w:val="24"/>
        </w:rPr>
      </w:pPr>
      <w:bookmarkStart w:id="0" w:name="_Toc73847662"/>
      <w:bookmarkStart w:id="1" w:name="_Toc118224377"/>
      <w:bookmarkStart w:id="2" w:name="_Toc118909445"/>
      <w:bookmarkStart w:id="3" w:name="_Toc205190238"/>
      <w:r w:rsidRPr="00614E60">
        <w:rPr>
          <w:szCs w:val="24"/>
        </w:rPr>
        <w:t>2.1</w:t>
      </w:r>
      <w:r w:rsidRPr="00614E60">
        <w:rPr>
          <w:szCs w:val="24"/>
        </w:rPr>
        <w:tab/>
        <w:t>DEFINITIONS</w:t>
      </w:r>
      <w:bookmarkEnd w:id="0"/>
      <w:bookmarkEnd w:id="1"/>
      <w:bookmarkEnd w:id="2"/>
      <w:bookmarkEnd w:id="3"/>
    </w:p>
    <w:p w14:paraId="4C0E4BCE" w14:textId="77777777" w:rsidR="00614E60" w:rsidRDefault="00614E60">
      <w:pPr>
        <w:pStyle w:val="BodyText"/>
      </w:pPr>
      <w:r>
        <w:t>Definitions are supplied for terms used in more than one Section of the Protocols.  If a term is used in only one Section, it is defined there at its earliest usage.</w:t>
      </w:r>
    </w:p>
    <w:p w14:paraId="5B7F0C21" w14:textId="77777777" w:rsidR="00614E60" w:rsidRPr="00614E60" w:rsidRDefault="00614E60">
      <w:pPr>
        <w:keepNext/>
        <w:tabs>
          <w:tab w:val="left" w:pos="900"/>
        </w:tabs>
        <w:spacing w:before="240" w:after="240"/>
        <w:ind w:left="900" w:hanging="900"/>
        <w:outlineLvl w:val="1"/>
        <w:rPr>
          <w:b/>
        </w:rPr>
      </w:pPr>
      <w:del w:id="4" w:author="ERCOT" w:date="2025-04-19T10:07:00Z" w16du:dateUtc="2025-04-19T15:07:00Z">
        <w:r w:rsidRPr="00614E60" w:rsidDel="00422571">
          <w:rPr>
            <w:b/>
          </w:rPr>
          <w:delText xml:space="preserve">Maximum </w:delText>
        </w:r>
      </w:del>
      <w:del w:id="5" w:author="ERCOT" w:date="2025-03-13T11:17:00Z">
        <w:r w:rsidRPr="00614E60" w:rsidDel="000D7DCD">
          <w:rPr>
            <w:b/>
          </w:rPr>
          <w:delText xml:space="preserve">Daily </w:delText>
        </w:r>
      </w:del>
      <w:r w:rsidRPr="00614E60">
        <w:rPr>
          <w:b/>
        </w:rPr>
        <w:t xml:space="preserve">Resource Planned Outage </w:t>
      </w:r>
      <w:ins w:id="6" w:author="ERCOT" w:date="2025-03-13T11:43:00Z">
        <w:r w:rsidRPr="00614E60">
          <w:rPr>
            <w:b/>
          </w:rPr>
          <w:t>Limit</w:t>
        </w:r>
      </w:ins>
      <w:del w:id="7" w:author="ERCOT" w:date="2025-03-13T11:43:00Z">
        <w:r w:rsidRPr="00614E60" w:rsidDel="00655DE6">
          <w:rPr>
            <w:b/>
          </w:rPr>
          <w:delText>Capacity</w:delText>
        </w:r>
      </w:del>
      <w:ins w:id="8" w:author="ERCOT" w:date="2025-03-13T11:43:00Z">
        <w:r w:rsidRPr="00614E60">
          <w:rPr>
            <w:b/>
          </w:rPr>
          <w:t xml:space="preserve"> (</w:t>
        </w:r>
      </w:ins>
      <w:ins w:id="9" w:author="ERCOT" w:date="2025-04-19T10:07:00Z" w16du:dateUtc="2025-04-19T15:07:00Z">
        <w:r w:rsidRPr="00614E60">
          <w:rPr>
            <w:b/>
          </w:rPr>
          <w:t>R</w:t>
        </w:r>
      </w:ins>
      <w:ins w:id="10" w:author="ERCOT" w:date="2025-03-13T11:43:00Z">
        <w:r w:rsidRPr="00614E60">
          <w:rPr>
            <w:b/>
          </w:rPr>
          <w:t>POL)</w:t>
        </w:r>
      </w:ins>
    </w:p>
    <w:p w14:paraId="34013637" w14:textId="77777777" w:rsidR="00614E60" w:rsidRPr="00614E60" w:rsidDel="00A75E2D" w:rsidRDefault="00614E60">
      <w:pPr>
        <w:pStyle w:val="BodyText"/>
        <w:outlineLvl w:val="1"/>
        <w:rPr>
          <w:del w:id="11" w:author="ERCOT" w:date="2025-04-19T10:09:00Z" w16du:dateUtc="2025-04-19T15:09:00Z"/>
          <w:b/>
        </w:rPr>
      </w:pPr>
      <w:r w:rsidRPr="00614E60">
        <w:t>The aggregate maximum MW of Resource Planned Outages</w:t>
      </w:r>
      <w:del w:id="12" w:author="ERCOT" w:date="2025-03-13T11:45:00Z">
        <w:r w:rsidRPr="00614E60" w:rsidDel="00655DE6">
          <w:delText xml:space="preserve"> </w:delText>
        </w:r>
      </w:del>
      <w:ins w:id="13" w:author="ERCOT" w:date="2025-05-22T13:01:00Z" w16du:dateUtc="2025-05-22T18:01:00Z">
        <w:r w:rsidRPr="00614E60">
          <w:t xml:space="preserve"> </w:t>
        </w:r>
      </w:ins>
      <w:r w:rsidRPr="00614E60">
        <w:t xml:space="preserve">that will be approved by ERCOT for any time period within a given day, calculated pursuant to Section 3.1.6.13, </w:t>
      </w:r>
      <w:ins w:id="14" w:author="ERCOT" w:date="2025-03-13T11:46:00Z">
        <w:r w:rsidRPr="00614E60">
          <w:t>Determinati</w:t>
        </w:r>
      </w:ins>
      <w:ins w:id="15" w:author="ERCOT" w:date="2025-03-13T11:47:00Z">
        <w:r w:rsidRPr="00614E60">
          <w:t>on of</w:t>
        </w:r>
      </w:ins>
      <w:ins w:id="16" w:author="ERCOT" w:date="2025-03-13T11:46:00Z">
        <w:r w:rsidRPr="00614E60">
          <w:t xml:space="preserve"> </w:t>
        </w:r>
      </w:ins>
      <w:del w:id="17" w:author="ERCOT" w:date="2025-03-13T11:45:00Z">
        <w:r w:rsidRPr="00614E60" w:rsidDel="00655DE6">
          <w:delText xml:space="preserve">Maximum Daily </w:delText>
        </w:r>
      </w:del>
      <w:r w:rsidRPr="00614E60">
        <w:t xml:space="preserve">Resource Planned Outage </w:t>
      </w:r>
      <w:ins w:id="18" w:author="ERCOT" w:date="2025-04-19T10:08:00Z" w16du:dateUtc="2025-04-19T15:08:00Z">
        <w:r w:rsidRPr="00614E60">
          <w:t>Limit</w:t>
        </w:r>
      </w:ins>
      <w:del w:id="19" w:author="ERCOT" w:date="2025-04-19T10:08:00Z" w16du:dateUtc="2025-04-19T15:08:00Z">
        <w:r w:rsidRPr="00614E60" w:rsidDel="00422571">
          <w:delText>Capacity</w:delText>
        </w:r>
      </w:del>
      <w:r w:rsidRPr="00614E60">
        <w:t>.</w:t>
      </w:r>
      <w:ins w:id="20" w:author="ERCOT" w:date="2025-03-13T11:52:00Z">
        <w:r w:rsidRPr="00614E60">
          <w:t xml:space="preserve">  </w:t>
        </w:r>
      </w:ins>
    </w:p>
    <w:p w14:paraId="2D89A8DC" w14:textId="77777777" w:rsidR="00614E60" w:rsidRPr="00614E60" w:rsidRDefault="00614E60">
      <w:pPr>
        <w:pStyle w:val="H4"/>
        <w:rPr>
          <w:b w:val="0"/>
          <w:szCs w:val="24"/>
        </w:rPr>
      </w:pPr>
      <w:bookmarkStart w:id="21" w:name="_Toc204048469"/>
      <w:bookmarkStart w:id="22" w:name="_Toc400526055"/>
      <w:bookmarkStart w:id="23" w:name="_Toc405534373"/>
      <w:bookmarkStart w:id="24" w:name="_Toc406570386"/>
      <w:bookmarkStart w:id="25" w:name="_Toc410910538"/>
      <w:bookmarkStart w:id="26" w:name="_Toc411840966"/>
      <w:bookmarkStart w:id="27" w:name="_Toc422146928"/>
      <w:bookmarkStart w:id="28" w:name="_Toc433020524"/>
      <w:bookmarkStart w:id="29" w:name="_Toc437261965"/>
      <w:bookmarkStart w:id="30" w:name="_Toc478375132"/>
      <w:bookmarkStart w:id="31" w:name="_Toc193984099"/>
      <w:r w:rsidRPr="00614E60">
        <w:rPr>
          <w:szCs w:val="24"/>
        </w:rPr>
        <w:t>3.1.4.1</w:t>
      </w:r>
      <w:r w:rsidRPr="00614E60">
        <w:rPr>
          <w:szCs w:val="24"/>
        </w:rPr>
        <w:tab/>
        <w:t>Single Point of Contact</w:t>
      </w:r>
      <w:bookmarkEnd w:id="21"/>
      <w:bookmarkEnd w:id="22"/>
      <w:bookmarkEnd w:id="23"/>
      <w:bookmarkEnd w:id="24"/>
      <w:bookmarkEnd w:id="25"/>
      <w:bookmarkEnd w:id="26"/>
      <w:bookmarkEnd w:id="27"/>
      <w:bookmarkEnd w:id="28"/>
      <w:bookmarkEnd w:id="29"/>
      <w:bookmarkEnd w:id="30"/>
      <w:bookmarkEnd w:id="31"/>
    </w:p>
    <w:p w14:paraId="151FC156" w14:textId="77777777" w:rsidR="00614E60" w:rsidRPr="00614E60" w:rsidRDefault="00614E60">
      <w:pPr>
        <w:pStyle w:val="BodyTextNumbered"/>
        <w:rPr>
          <w:sz w:val="24"/>
          <w:szCs w:val="24"/>
        </w:rPr>
      </w:pPr>
      <w:r w:rsidRPr="00614E60">
        <w:rPr>
          <w:sz w:val="24"/>
          <w:szCs w:val="24"/>
        </w:rPr>
        <w:t>(1)</w:t>
      </w:r>
      <w:r w:rsidRPr="00614E60">
        <w:rPr>
          <w:sz w:val="24"/>
          <w:szCs w:val="24"/>
        </w:rPr>
        <w:tab/>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Pr="00614E60">
        <w:rPr>
          <w:iCs w:val="0"/>
          <w:sz w:val="24"/>
          <w:szCs w:val="24"/>
        </w:rPr>
        <w:t xml:space="preserve">(Section 23, Form E, </w:t>
      </w:r>
      <w:r w:rsidRPr="00614E60">
        <w:rPr>
          <w:sz w:val="24"/>
          <w:szCs w:val="24"/>
        </w:rPr>
        <w:t>Notice of Change of Information</w:t>
      </w:r>
      <w:r w:rsidRPr="00614E60">
        <w:rPr>
          <w:iCs w:val="0"/>
          <w:sz w:val="24"/>
          <w:szCs w:val="24"/>
        </w:rPr>
        <w:t xml:space="preserve">) </w:t>
      </w:r>
      <w:r w:rsidRPr="00614E60">
        <w:rPr>
          <w:sz w:val="24"/>
          <w:szCs w:val="24"/>
        </w:rPr>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4E60" w:rsidRPr="00614E60" w14:paraId="0E77B263" w14:textId="77777777">
        <w:tc>
          <w:tcPr>
            <w:tcW w:w="9445" w:type="dxa"/>
            <w:tcBorders>
              <w:top w:val="single" w:sz="4" w:space="0" w:color="auto"/>
              <w:left w:val="single" w:sz="4" w:space="0" w:color="auto"/>
              <w:bottom w:val="single" w:sz="4" w:space="0" w:color="auto"/>
              <w:right w:val="single" w:sz="4" w:space="0" w:color="auto"/>
            </w:tcBorders>
            <w:shd w:val="clear" w:color="auto" w:fill="D9D9D9"/>
          </w:tcPr>
          <w:p w14:paraId="7E48C9AB" w14:textId="77777777" w:rsidR="00614E60" w:rsidRPr="00614E60" w:rsidRDefault="00614E60">
            <w:pPr>
              <w:spacing w:before="120" w:after="240"/>
              <w:rPr>
                <w:b/>
                <w:i/>
              </w:rPr>
            </w:pPr>
            <w:r w:rsidRPr="00614E60">
              <w:rPr>
                <w:b/>
                <w:i/>
              </w:rPr>
              <w:lastRenderedPageBreak/>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96DA59F" w14:textId="77777777" w:rsidR="00614E60" w:rsidRPr="00614E60" w:rsidRDefault="00614E60">
            <w:pPr>
              <w:spacing w:after="240"/>
              <w:ind w:left="720" w:hanging="720"/>
              <w:rPr>
                <w:iCs/>
              </w:rPr>
            </w:pPr>
            <w:r w:rsidRPr="00614E60">
              <w:rPr>
                <w:iCs/>
              </w:rPr>
              <w:t>(1)</w:t>
            </w:r>
            <w:r w:rsidRPr="00614E60">
              <w:rPr>
                <w:iCs/>
              </w:rPr>
              <w:tab/>
              <w:t>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or Rescheduled Outage requests.</w:t>
            </w:r>
          </w:p>
        </w:tc>
      </w:tr>
    </w:tbl>
    <w:p w14:paraId="2103297A" w14:textId="77777777" w:rsidR="00614E60" w:rsidRPr="00614E60" w:rsidRDefault="00614E60">
      <w:pPr>
        <w:pStyle w:val="BodyTextNumbered"/>
        <w:spacing w:before="240"/>
        <w:rPr>
          <w:sz w:val="24"/>
          <w:szCs w:val="24"/>
        </w:rPr>
      </w:pPr>
      <w:r w:rsidRPr="00614E60">
        <w:rPr>
          <w:sz w:val="24"/>
          <w:szCs w:val="24"/>
        </w:rPr>
        <w:t>(2)</w:t>
      </w:r>
      <w:r w:rsidRPr="00614E60">
        <w:rPr>
          <w:sz w:val="24"/>
          <w:szCs w:val="24"/>
        </w:rPr>
        <w:tab/>
        <w:t xml:space="preserve">The Single Point of Contact must be either a person or a position available seven days per week and 24 hours per day for each Resource Entity and TSP.  The Resource Entity shall designate its QSE as its Single Point of Contact.  </w:t>
      </w:r>
      <w:r w:rsidRPr="00614E60">
        <w:rPr>
          <w:iCs w:val="0"/>
          <w:sz w:val="24"/>
          <w:szCs w:val="24"/>
        </w:rPr>
        <w:t>The designated Single Point of Contact for a Generation Resource</w:t>
      </w:r>
      <w:ins w:id="32" w:author="ERCOT" w:date="2025-05-20T13:23:00Z" w16du:dateUtc="2025-05-20T18:23:00Z">
        <w:r w:rsidRPr="00614E60">
          <w:rPr>
            <w:iCs w:val="0"/>
            <w:sz w:val="24"/>
            <w:szCs w:val="24"/>
          </w:rPr>
          <w:t xml:space="preserve"> or ESR</w:t>
        </w:r>
      </w:ins>
      <w:r w:rsidRPr="00614E60">
        <w:rPr>
          <w:iCs w:val="0"/>
          <w:sz w:val="24"/>
          <w:szCs w:val="24"/>
        </w:rPr>
        <w:t xml:space="preserve"> that has been split into two or more Split Generation Resources </w:t>
      </w:r>
      <w:ins w:id="33" w:author="ERCOT" w:date="2025-05-20T13:26:00Z" w16du:dateUtc="2025-05-20T18:26:00Z">
        <w:r w:rsidRPr="00614E60">
          <w:rPr>
            <w:iCs w:val="0"/>
            <w:sz w:val="24"/>
            <w:szCs w:val="24"/>
          </w:rPr>
          <w:t xml:space="preserve">or ESRs </w:t>
        </w:r>
      </w:ins>
      <w:r w:rsidRPr="00614E60">
        <w:rPr>
          <w:iCs w:val="0"/>
          <w:sz w:val="24"/>
          <w:szCs w:val="24"/>
        </w:rPr>
        <w:t xml:space="preserve">shall be the Master QSE.  </w:t>
      </w:r>
      <w:r w:rsidRPr="00614E60">
        <w:rPr>
          <w:sz w:val="24"/>
          <w:szCs w:val="24"/>
        </w:rP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4E60" w:rsidRPr="00614E60" w14:paraId="76EAD9D6" w14:textId="77777777">
        <w:tc>
          <w:tcPr>
            <w:tcW w:w="9445" w:type="dxa"/>
            <w:tcBorders>
              <w:top w:val="single" w:sz="4" w:space="0" w:color="auto"/>
              <w:left w:val="single" w:sz="4" w:space="0" w:color="auto"/>
              <w:bottom w:val="single" w:sz="4" w:space="0" w:color="auto"/>
              <w:right w:val="single" w:sz="4" w:space="0" w:color="auto"/>
            </w:tcBorders>
            <w:shd w:val="clear" w:color="auto" w:fill="D9D9D9"/>
          </w:tcPr>
          <w:p w14:paraId="115AF8ED" w14:textId="77777777" w:rsidR="00614E60" w:rsidRPr="00614E60" w:rsidRDefault="00614E60">
            <w:pPr>
              <w:spacing w:before="120" w:after="240"/>
              <w:rPr>
                <w:b/>
                <w:i/>
              </w:rPr>
            </w:pPr>
            <w:r w:rsidRPr="00614E60">
              <w:rPr>
                <w:b/>
                <w:i/>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A0C5A23" w14:textId="77777777" w:rsidR="00614E60" w:rsidRPr="00614E60" w:rsidRDefault="00614E60">
            <w:pPr>
              <w:spacing w:after="240"/>
              <w:ind w:left="720" w:hanging="720"/>
              <w:rPr>
                <w:iCs/>
              </w:rPr>
            </w:pPr>
            <w:r w:rsidRPr="00614E60">
              <w:rPr>
                <w:iCs/>
              </w:rPr>
              <w:t>(2)</w:t>
            </w:r>
            <w:r w:rsidRPr="00614E60">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614E60">
              <w:t xml:space="preserve">The designated Single Point of Contact for a Generation Resource </w:t>
            </w:r>
            <w:ins w:id="34" w:author="ERCOT" w:date="2025-05-09T09:26:00Z" w16du:dateUtc="2025-05-09T14:26:00Z">
              <w:r w:rsidRPr="00614E60">
                <w:t xml:space="preserve">or ESR </w:t>
              </w:r>
            </w:ins>
            <w:r w:rsidRPr="00614E60">
              <w:t xml:space="preserve">that has been split into two or more Split Generation Resources </w:t>
            </w:r>
            <w:ins w:id="35" w:author="ERCOT" w:date="2025-05-09T09:26:00Z" w16du:dateUtc="2025-05-09T14:26:00Z">
              <w:r w:rsidRPr="00614E60">
                <w:t xml:space="preserve">or ESRs </w:t>
              </w:r>
            </w:ins>
            <w:r w:rsidRPr="00614E60">
              <w:t xml:space="preserve">shall be the Master QSE.  </w:t>
            </w:r>
            <w:r w:rsidRPr="00614E60">
              <w:rPr>
                <w:iCs/>
              </w:rPr>
              <w:t>The Single Point of Contact for each TSP and DCTO must be designated under the ERCOT Operating Guides.</w:t>
            </w:r>
          </w:p>
        </w:tc>
      </w:tr>
    </w:tbl>
    <w:p w14:paraId="2AB3E0E0" w14:textId="77777777" w:rsidR="00614E60" w:rsidRPr="00614E60" w:rsidRDefault="00614E60">
      <w:pPr>
        <w:rPr>
          <w:ins w:id="36" w:author="ERCOT" w:date="2025-05-09T09:27:00Z" w16du:dateUtc="2025-05-09T14:27:00Z"/>
        </w:rPr>
      </w:pPr>
    </w:p>
    <w:p w14:paraId="51C6CE36" w14:textId="77777777" w:rsidR="00614E60" w:rsidRPr="00614E60" w:rsidRDefault="00614E60">
      <w:pPr>
        <w:pStyle w:val="H4"/>
        <w:rPr>
          <w:b w:val="0"/>
          <w:szCs w:val="24"/>
        </w:rPr>
      </w:pPr>
      <w:bookmarkStart w:id="37" w:name="_Toc193984105"/>
      <w:r w:rsidRPr="00614E60">
        <w:rPr>
          <w:szCs w:val="24"/>
        </w:rPr>
        <w:lastRenderedPageBreak/>
        <w:t>3.1.4.7</w:t>
      </w:r>
      <w:r w:rsidRPr="00614E60">
        <w:rPr>
          <w:szCs w:val="24"/>
        </w:rPr>
        <w:tab/>
        <w:t>Reporting of Forced Derates</w:t>
      </w:r>
      <w:bookmarkEnd w:id="37"/>
    </w:p>
    <w:p w14:paraId="52E1C97A" w14:textId="77777777" w:rsidR="00614E60" w:rsidRPr="00614E60" w:rsidRDefault="00614E60">
      <w:pPr>
        <w:pStyle w:val="BodyTextNumbered"/>
        <w:rPr>
          <w:sz w:val="24"/>
          <w:szCs w:val="24"/>
        </w:rPr>
      </w:pPr>
      <w:r w:rsidRPr="00614E60">
        <w:rPr>
          <w:sz w:val="24"/>
          <w:szCs w:val="24"/>
        </w:rPr>
        <w:t>(1)</w:t>
      </w:r>
      <w:r w:rsidRPr="00614E60">
        <w:rPr>
          <w:sz w:val="24"/>
          <w:szCs w:val="24"/>
        </w:rPr>
        <w:tab/>
        <w:t xml:space="preserve">If a Generation Resource </w:t>
      </w:r>
      <w:ins w:id="38" w:author="ERCOT" w:date="2025-05-09T09:28:00Z" w16du:dateUtc="2025-05-09T14:28:00Z">
        <w:r w:rsidRPr="00614E60">
          <w:rPr>
            <w:sz w:val="24"/>
            <w:szCs w:val="24"/>
          </w:rPr>
          <w:t xml:space="preserve">or ESR </w:t>
        </w:r>
      </w:ins>
      <w:r w:rsidRPr="00614E60">
        <w:rPr>
          <w:sz w:val="24"/>
          <w:szCs w:val="24"/>
        </w:rPr>
        <w:t>experiences a Forced Derate in an amount greater than ten MW, and 5% of its Seasonal net maximum sustainable rating, and the Forced Derate lasts longer than 30 minutes, the Resource Entity or its designee must enter the Forced Derate into the Outage Scheduler as soon as practicable but no longer than 60 minutes after the beginning of the Forced Derate.</w:t>
      </w:r>
    </w:p>
    <w:p w14:paraId="3AFB41AF" w14:textId="77777777" w:rsidR="00614E60" w:rsidRPr="00614E60" w:rsidRDefault="00614E60">
      <w:pPr>
        <w:spacing w:after="240"/>
        <w:ind w:left="720" w:hanging="720"/>
      </w:pPr>
      <w:r w:rsidRPr="00614E60">
        <w:t>(2)</w:t>
      </w:r>
      <w:r w:rsidRPr="00614E60">
        <w:tab/>
        <w:t xml:space="preserve">If a Forced Derate that has already been reported changes by an amount greater than ten MW and 5% of the Generation Resource’s </w:t>
      </w:r>
      <w:ins w:id="39" w:author="ERCOT" w:date="2025-05-09T09:28:00Z" w16du:dateUtc="2025-05-09T14:28:00Z">
        <w:r w:rsidRPr="00614E60">
          <w:t xml:space="preserve">or ESR’s </w:t>
        </w:r>
      </w:ins>
      <w:r w:rsidRPr="00614E60">
        <w:t xml:space="preserve">Seasonal net maximum sustainable rating, and the change lasts longer than 30 minutes, </w:t>
      </w:r>
      <w:r w:rsidRPr="00614E60">
        <w:rPr>
          <w:iCs/>
        </w:rPr>
        <w:t>the Resource Entity or its designee must enter the change as a new Forced Derate into the Outage Scheduler</w:t>
      </w:r>
      <w:r w:rsidRPr="00614E60">
        <w:t xml:space="preserve"> as soon as practicable but no longer than 60 minutes after the beginning of the change.</w:t>
      </w:r>
    </w:p>
    <w:p w14:paraId="5413B3C9" w14:textId="77777777" w:rsidR="00614E60" w:rsidRPr="00614E60" w:rsidRDefault="00614E60">
      <w:pPr>
        <w:pStyle w:val="BodyTextNumbered"/>
        <w:rPr>
          <w:sz w:val="24"/>
          <w:szCs w:val="24"/>
        </w:rPr>
      </w:pPr>
      <w:r w:rsidRPr="00614E60">
        <w:rPr>
          <w:sz w:val="24"/>
          <w:szCs w:val="24"/>
        </w:rPr>
        <w:t>(3)</w:t>
      </w:r>
      <w:r w:rsidRPr="00614E60">
        <w:rPr>
          <w:sz w:val="24"/>
          <w:szCs w:val="24"/>
        </w:rPr>
        <w:tab/>
        <w:t>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Outage Scheduler as soon as practicable but no longer than eight hours after the beginning of the Force Derate or change.</w:t>
      </w:r>
    </w:p>
    <w:p w14:paraId="12E4FE5D" w14:textId="77777777" w:rsidR="00614E60" w:rsidRPr="00614E60" w:rsidRDefault="00614E60">
      <w:pPr>
        <w:pStyle w:val="BodyTextNumbered"/>
        <w:rPr>
          <w:sz w:val="24"/>
          <w:szCs w:val="24"/>
        </w:rPr>
      </w:pPr>
      <w:r w:rsidRPr="00614E60">
        <w:rPr>
          <w:sz w:val="24"/>
          <w:szCs w:val="24"/>
        </w:rPr>
        <w:t>(4)</w:t>
      </w:r>
      <w:r w:rsidRPr="00614E60">
        <w:rPr>
          <w:sz w:val="24"/>
          <w:szCs w:val="24"/>
        </w:rPr>
        <w:tab/>
        <w:t>The QSE must appropriately update the telemetered High Sustained Limit (HSL) and any applicable telemetry as specified in paragraph (2) of Section 6.5.5.2, Operational Data Requirements, based on the Forced Derate, as soon as practicable but no longer than 15 minutes after the beginning of a Forced Derate, if the Forced Derate is greater than ten MW and more than 5% of the Seasonal net maximum sustainable rating of the Resource and its expected or actual duration is greater than 30 minutes.  Alternatively for a Forced Derate, a QSE may use the ONHOLD process described in paragraph (2) of Section 6.5.5.1, Changes in Resource Status.</w:t>
      </w:r>
    </w:p>
    <w:p w14:paraId="75FEEF2D" w14:textId="77777777" w:rsidR="00614E60" w:rsidRPr="00614E60" w:rsidRDefault="00614E60">
      <w:pPr>
        <w:spacing w:after="240"/>
        <w:ind w:left="720" w:hanging="720"/>
        <w:rPr>
          <w:iCs/>
        </w:rPr>
      </w:pPr>
      <w:r w:rsidRPr="00614E60">
        <w:t>(5)</w:t>
      </w:r>
      <w:r w:rsidRPr="00614E60">
        <w:tab/>
        <w:t>The QSE must update the COP as soon as practicable but no longer than 60 minutes</w:t>
      </w:r>
      <w:r w:rsidRPr="00614E60">
        <w:rPr>
          <w:iCs/>
        </w:rPr>
        <w:t xml:space="preserve"> after the beginning of a Forced Derate, if the Forced Derate is greater than 20 MW and its expected duration is greater than 120 minutes.</w:t>
      </w:r>
    </w:p>
    <w:p w14:paraId="502A96CB" w14:textId="77777777" w:rsidR="00614E60" w:rsidRPr="00614E60" w:rsidRDefault="00614E60">
      <w:pPr>
        <w:pStyle w:val="BodyTextNumbered"/>
        <w:rPr>
          <w:sz w:val="24"/>
          <w:szCs w:val="24"/>
        </w:rPr>
      </w:pPr>
      <w:r w:rsidRPr="00614E60">
        <w:rPr>
          <w:sz w:val="24"/>
          <w:szCs w:val="24"/>
        </w:rPr>
        <w:t>(6)</w:t>
      </w:r>
      <w:r w:rsidRPr="00614E60">
        <w:rPr>
          <w:sz w:val="24"/>
          <w:szCs w:val="24"/>
        </w:rPr>
        <w:tab/>
        <w:t xml:space="preserve">Each QSE shall timely update the telemetered HSL and COP unless in the reasonable judgment of the QSE, such compliance would create an undue threat to safety, undue risk of bodily harm, or undue damage to equipment.  The QSE is excused from updating the telemetered HSL and/or COP only for so long as the undue threat to safety, undue risk of bodily harm, or undue damage to equipment exists.  </w:t>
      </w:r>
      <w:r w:rsidRPr="00614E60">
        <w:rPr>
          <w:color w:val="000000" w:themeColor="text1"/>
          <w:sz w:val="24"/>
          <w:szCs w:val="24"/>
        </w:rPr>
        <w:t>The time for updating the telemetered HSL and/or COP begins once the undue threat to safety, undue risk of bodily harm, or undue damage to equipment no longer exists.</w:t>
      </w:r>
    </w:p>
    <w:p w14:paraId="0CE7D6EC" w14:textId="77777777" w:rsidR="00614E60" w:rsidRPr="00614E60" w:rsidRDefault="00614E60">
      <w:pPr>
        <w:pStyle w:val="H4"/>
        <w:spacing w:before="480"/>
        <w:rPr>
          <w:b w:val="0"/>
          <w:szCs w:val="24"/>
        </w:rPr>
      </w:pPr>
      <w:bookmarkStart w:id="40" w:name="_Toc189040083"/>
      <w:r w:rsidRPr="00614E60">
        <w:rPr>
          <w:szCs w:val="24"/>
        </w:rPr>
        <w:t>3.1.5.3</w:t>
      </w:r>
      <w:r w:rsidRPr="00614E60">
        <w:rPr>
          <w:szCs w:val="24"/>
        </w:rPr>
        <w:tab/>
        <w:t>Timelines for Response by ERCOT for TSP Requests</w:t>
      </w:r>
      <w:bookmarkEnd w:id="40"/>
    </w:p>
    <w:p w14:paraId="352CC1CD" w14:textId="0E0398AF" w:rsidR="00614E60" w:rsidRPr="00614E60" w:rsidRDefault="00614E60">
      <w:pPr>
        <w:pStyle w:val="BodyTextNumbered"/>
        <w:rPr>
          <w:sz w:val="24"/>
          <w:szCs w:val="24"/>
        </w:rPr>
      </w:pPr>
      <w:r w:rsidRPr="00614E60">
        <w:rPr>
          <w:sz w:val="24"/>
          <w:szCs w:val="24"/>
        </w:rPr>
        <w:t>(1)</w:t>
      </w:r>
      <w:r w:rsidRPr="00614E60">
        <w:rPr>
          <w:sz w:val="24"/>
          <w:szCs w:val="24"/>
        </w:rPr>
        <w:tab/>
        <w:t>For Transmission Facilities Outages, ERCOT shall approve or reject each request in accordance with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8"/>
        <w:gridCol w:w="3071"/>
        <w:gridCol w:w="3071"/>
      </w:tblGrid>
      <w:tr w:rsidR="00614E60" w:rsidRPr="00614E60" w14:paraId="00919CBD" w14:textId="77777777">
        <w:tc>
          <w:tcPr>
            <w:tcW w:w="1716" w:type="pct"/>
          </w:tcPr>
          <w:p w14:paraId="11139371" w14:textId="77777777" w:rsidR="00614E60" w:rsidRPr="00614E60" w:rsidRDefault="00614E60">
            <w:pPr>
              <w:pStyle w:val="TableHead"/>
              <w:rPr>
                <w:sz w:val="24"/>
                <w:szCs w:val="24"/>
              </w:rPr>
            </w:pPr>
            <w:r w:rsidRPr="00614E60">
              <w:rPr>
                <w:sz w:val="24"/>
                <w:szCs w:val="24"/>
              </w:rPr>
              <w:lastRenderedPageBreak/>
              <w:t xml:space="preserve">Amount of time between the request for approval of </w:t>
            </w:r>
            <w:ins w:id="41" w:author="ERCOT" w:date="2025-02-24T09:09:00Z">
              <w:r w:rsidRPr="00614E60">
                <w:rPr>
                  <w:sz w:val="24"/>
                  <w:szCs w:val="24"/>
                </w:rPr>
                <w:t>a</w:t>
              </w:r>
            </w:ins>
            <w:del w:id="42" w:author="ERCOT" w:date="2025-02-24T09:09:00Z">
              <w:r w:rsidRPr="00614E60" w:rsidDel="00B52068">
                <w:rPr>
                  <w:sz w:val="24"/>
                  <w:szCs w:val="24"/>
                </w:rPr>
                <w:delText>the</w:delText>
              </w:r>
            </w:del>
            <w:r w:rsidRPr="00614E60">
              <w:rPr>
                <w:sz w:val="24"/>
                <w:szCs w:val="24"/>
              </w:rPr>
              <w:t xml:space="preserve"> proposed Outage and the scheduled start date of the proposed Outage:</w:t>
            </w:r>
          </w:p>
        </w:tc>
        <w:tc>
          <w:tcPr>
            <w:tcW w:w="1642" w:type="pct"/>
          </w:tcPr>
          <w:p w14:paraId="370C11D8" w14:textId="77777777" w:rsidR="00614E60" w:rsidRPr="00614E60" w:rsidRDefault="00614E60">
            <w:pPr>
              <w:pStyle w:val="TableHead"/>
              <w:rPr>
                <w:sz w:val="24"/>
                <w:szCs w:val="24"/>
              </w:rPr>
            </w:pPr>
            <w:ins w:id="43" w:author="ERCOT" w:date="2025-02-24T09:09:00Z">
              <w:r w:rsidRPr="00614E60">
                <w:rPr>
                  <w:sz w:val="24"/>
                  <w:szCs w:val="24"/>
                </w:rPr>
                <w:t>Maximum duration of a proposed Outage that may be approved with this lead time</w:t>
              </w:r>
            </w:ins>
          </w:p>
        </w:tc>
        <w:tc>
          <w:tcPr>
            <w:tcW w:w="1642" w:type="pct"/>
          </w:tcPr>
          <w:p w14:paraId="6515635C" w14:textId="77777777" w:rsidR="00614E60" w:rsidRPr="00614E60" w:rsidRDefault="00614E60">
            <w:pPr>
              <w:pStyle w:val="TableHead"/>
              <w:rPr>
                <w:sz w:val="24"/>
                <w:szCs w:val="24"/>
              </w:rPr>
            </w:pPr>
            <w:r w:rsidRPr="00614E60">
              <w:rPr>
                <w:sz w:val="24"/>
                <w:szCs w:val="24"/>
              </w:rPr>
              <w:t>ERCOT shall approve or reject no later than:</w:t>
            </w:r>
          </w:p>
        </w:tc>
      </w:tr>
      <w:tr w:rsidR="00614E60" w:rsidRPr="00614E60" w14:paraId="3A9AA3A9" w14:textId="77777777">
        <w:tc>
          <w:tcPr>
            <w:tcW w:w="1716" w:type="pct"/>
          </w:tcPr>
          <w:p w14:paraId="6D36A9BE" w14:textId="77777777" w:rsidR="00614E60" w:rsidRPr="00614E60" w:rsidRDefault="00614E60">
            <w:pPr>
              <w:pStyle w:val="TableBody"/>
              <w:rPr>
                <w:sz w:val="24"/>
                <w:szCs w:val="24"/>
              </w:rPr>
            </w:pPr>
            <w:r w:rsidRPr="00614E60">
              <w:rPr>
                <w:sz w:val="24"/>
                <w:szCs w:val="24"/>
              </w:rPr>
              <w:t>Three days</w:t>
            </w:r>
          </w:p>
        </w:tc>
        <w:tc>
          <w:tcPr>
            <w:tcW w:w="1642" w:type="pct"/>
          </w:tcPr>
          <w:p w14:paraId="651AC8DF" w14:textId="77777777" w:rsidR="00614E60" w:rsidRPr="00614E60" w:rsidRDefault="00614E60">
            <w:pPr>
              <w:pStyle w:val="TableBody"/>
              <w:rPr>
                <w:sz w:val="24"/>
                <w:szCs w:val="24"/>
              </w:rPr>
            </w:pPr>
            <w:ins w:id="44" w:author="ERCOT" w:date="2025-02-24T09:09:00Z">
              <w:r w:rsidRPr="00614E60">
                <w:rPr>
                  <w:sz w:val="24"/>
                  <w:szCs w:val="24"/>
                </w:rPr>
                <w:t>Seven days</w:t>
              </w:r>
            </w:ins>
          </w:p>
        </w:tc>
        <w:tc>
          <w:tcPr>
            <w:tcW w:w="1642" w:type="pct"/>
          </w:tcPr>
          <w:p w14:paraId="4F98F923" w14:textId="77777777" w:rsidR="00614E60" w:rsidRPr="00614E60" w:rsidRDefault="00614E60">
            <w:pPr>
              <w:pStyle w:val="TableBody"/>
              <w:rPr>
                <w:sz w:val="24"/>
                <w:szCs w:val="24"/>
              </w:rPr>
            </w:pPr>
            <w:r w:rsidRPr="00614E60">
              <w:rPr>
                <w:sz w:val="24"/>
                <w:szCs w:val="24"/>
              </w:rPr>
              <w:t>1800 hours, two days before the start of the proposed Outage</w:t>
            </w:r>
          </w:p>
        </w:tc>
      </w:tr>
      <w:tr w:rsidR="00614E60" w:rsidRPr="00614E60" w14:paraId="138E2F7C" w14:textId="77777777">
        <w:tc>
          <w:tcPr>
            <w:tcW w:w="1716" w:type="pct"/>
          </w:tcPr>
          <w:p w14:paraId="59854C1B" w14:textId="77777777" w:rsidR="00614E60" w:rsidRPr="00614E60" w:rsidRDefault="00614E60">
            <w:pPr>
              <w:pStyle w:val="TableBody"/>
              <w:rPr>
                <w:sz w:val="24"/>
                <w:szCs w:val="24"/>
              </w:rPr>
            </w:pPr>
            <w:r w:rsidRPr="00614E60">
              <w:rPr>
                <w:sz w:val="24"/>
                <w:szCs w:val="24"/>
              </w:rPr>
              <w:t>Between four and eight days</w:t>
            </w:r>
          </w:p>
        </w:tc>
        <w:tc>
          <w:tcPr>
            <w:tcW w:w="1642" w:type="pct"/>
          </w:tcPr>
          <w:p w14:paraId="69C58D1C" w14:textId="77777777" w:rsidR="00614E60" w:rsidRPr="00614E60" w:rsidRDefault="00614E60">
            <w:pPr>
              <w:pStyle w:val="TableBody"/>
              <w:rPr>
                <w:sz w:val="24"/>
                <w:szCs w:val="24"/>
              </w:rPr>
            </w:pPr>
            <w:ins w:id="45" w:author="ERCOT" w:date="2025-02-24T09:09:00Z">
              <w:r w:rsidRPr="00614E60">
                <w:rPr>
                  <w:sz w:val="24"/>
                  <w:szCs w:val="24"/>
                </w:rPr>
                <w:t>Seven days</w:t>
              </w:r>
            </w:ins>
          </w:p>
        </w:tc>
        <w:tc>
          <w:tcPr>
            <w:tcW w:w="1642" w:type="pct"/>
          </w:tcPr>
          <w:p w14:paraId="5AC35B30" w14:textId="77777777" w:rsidR="00614E60" w:rsidRPr="00614E60" w:rsidRDefault="00614E60">
            <w:pPr>
              <w:pStyle w:val="TableBody"/>
              <w:rPr>
                <w:sz w:val="24"/>
                <w:szCs w:val="24"/>
              </w:rPr>
            </w:pPr>
            <w:r w:rsidRPr="00614E60">
              <w:rPr>
                <w:sz w:val="24"/>
                <w:szCs w:val="24"/>
              </w:rPr>
              <w:t>1800 hours, three days before the start of the proposed Outage</w:t>
            </w:r>
          </w:p>
        </w:tc>
      </w:tr>
      <w:tr w:rsidR="00614E60" w:rsidRPr="00614E60" w14:paraId="2C18692A" w14:textId="77777777">
        <w:tc>
          <w:tcPr>
            <w:tcW w:w="1716" w:type="pct"/>
          </w:tcPr>
          <w:p w14:paraId="50C062DD" w14:textId="77777777" w:rsidR="00614E60" w:rsidRPr="00614E60" w:rsidRDefault="00614E60">
            <w:pPr>
              <w:pStyle w:val="TableBody"/>
              <w:rPr>
                <w:sz w:val="24"/>
                <w:szCs w:val="24"/>
              </w:rPr>
            </w:pPr>
            <w:r w:rsidRPr="00614E60">
              <w:rPr>
                <w:sz w:val="24"/>
                <w:szCs w:val="24"/>
              </w:rPr>
              <w:t>Between nine days and 45 days</w:t>
            </w:r>
          </w:p>
        </w:tc>
        <w:tc>
          <w:tcPr>
            <w:tcW w:w="1642" w:type="pct"/>
          </w:tcPr>
          <w:p w14:paraId="7F9DA8AD" w14:textId="77777777" w:rsidR="00614E60" w:rsidRPr="00614E60" w:rsidRDefault="00614E60">
            <w:pPr>
              <w:pStyle w:val="TableBody"/>
              <w:rPr>
                <w:sz w:val="24"/>
                <w:szCs w:val="24"/>
              </w:rPr>
            </w:pPr>
            <w:ins w:id="46" w:author="ERCOT" w:date="2025-02-24T09:09:00Z">
              <w:r w:rsidRPr="00614E60">
                <w:rPr>
                  <w:sz w:val="24"/>
                  <w:szCs w:val="24"/>
                </w:rPr>
                <w:t>90 days</w:t>
              </w:r>
            </w:ins>
          </w:p>
        </w:tc>
        <w:tc>
          <w:tcPr>
            <w:tcW w:w="1642" w:type="pct"/>
          </w:tcPr>
          <w:p w14:paraId="5E5CE05E" w14:textId="77777777" w:rsidR="00614E60" w:rsidRPr="00614E60" w:rsidRDefault="00614E60">
            <w:pPr>
              <w:pStyle w:val="TableBody"/>
              <w:rPr>
                <w:sz w:val="24"/>
                <w:szCs w:val="24"/>
              </w:rPr>
            </w:pPr>
            <w:r w:rsidRPr="00614E60">
              <w:rPr>
                <w:sz w:val="24"/>
                <w:szCs w:val="24"/>
              </w:rPr>
              <w:t>Four days before the start of the proposed Outage</w:t>
            </w:r>
          </w:p>
        </w:tc>
      </w:tr>
      <w:tr w:rsidR="00614E60" w:rsidRPr="00614E60" w14:paraId="5197133B" w14:textId="77777777">
        <w:tc>
          <w:tcPr>
            <w:tcW w:w="1716" w:type="pct"/>
          </w:tcPr>
          <w:p w14:paraId="3F874321" w14:textId="77777777" w:rsidR="00614E60" w:rsidRPr="00614E60" w:rsidRDefault="00614E60">
            <w:pPr>
              <w:pStyle w:val="TableBody"/>
              <w:rPr>
                <w:sz w:val="24"/>
                <w:szCs w:val="24"/>
              </w:rPr>
            </w:pPr>
            <w:r w:rsidRPr="00614E60">
              <w:rPr>
                <w:sz w:val="24"/>
                <w:szCs w:val="24"/>
              </w:rPr>
              <w:t>Between 46 and 90 days</w:t>
            </w:r>
          </w:p>
        </w:tc>
        <w:tc>
          <w:tcPr>
            <w:tcW w:w="1642" w:type="pct"/>
          </w:tcPr>
          <w:p w14:paraId="43271EC8" w14:textId="77777777" w:rsidR="00614E60" w:rsidRPr="00614E60" w:rsidRDefault="00614E60">
            <w:pPr>
              <w:pStyle w:val="TableBody"/>
              <w:rPr>
                <w:sz w:val="24"/>
                <w:szCs w:val="24"/>
              </w:rPr>
            </w:pPr>
            <w:ins w:id="47" w:author="ERCOT" w:date="2025-02-24T09:09:00Z">
              <w:r w:rsidRPr="00614E60">
                <w:rPr>
                  <w:sz w:val="24"/>
                  <w:szCs w:val="24"/>
                </w:rPr>
                <w:t>180 days</w:t>
              </w:r>
            </w:ins>
          </w:p>
        </w:tc>
        <w:tc>
          <w:tcPr>
            <w:tcW w:w="1642" w:type="pct"/>
          </w:tcPr>
          <w:p w14:paraId="4ED4B7AC" w14:textId="77777777" w:rsidR="00614E60" w:rsidRPr="00614E60" w:rsidRDefault="00614E60">
            <w:pPr>
              <w:pStyle w:val="TableBody"/>
              <w:rPr>
                <w:sz w:val="24"/>
                <w:szCs w:val="24"/>
              </w:rPr>
            </w:pPr>
            <w:r w:rsidRPr="00614E60">
              <w:rPr>
                <w:sz w:val="24"/>
                <w:szCs w:val="24"/>
              </w:rPr>
              <w:t xml:space="preserve">30 days before the start of the proposed Outage </w:t>
            </w:r>
          </w:p>
        </w:tc>
      </w:tr>
      <w:tr w:rsidR="00614E60" w:rsidRPr="00614E60" w14:paraId="18B5269C" w14:textId="77777777">
        <w:tc>
          <w:tcPr>
            <w:tcW w:w="1716" w:type="pct"/>
          </w:tcPr>
          <w:p w14:paraId="2BC99ECB" w14:textId="77777777" w:rsidR="00614E60" w:rsidRPr="00614E60" w:rsidRDefault="00614E60">
            <w:pPr>
              <w:pStyle w:val="TableBody"/>
              <w:rPr>
                <w:sz w:val="24"/>
                <w:szCs w:val="24"/>
              </w:rPr>
            </w:pPr>
            <w:r w:rsidRPr="00614E60">
              <w:rPr>
                <w:sz w:val="24"/>
                <w:szCs w:val="24"/>
              </w:rPr>
              <w:t>Greater than 90 days</w:t>
            </w:r>
          </w:p>
        </w:tc>
        <w:tc>
          <w:tcPr>
            <w:tcW w:w="1642" w:type="pct"/>
          </w:tcPr>
          <w:p w14:paraId="70DD9BD9" w14:textId="77777777" w:rsidR="00614E60" w:rsidRPr="00614E60" w:rsidRDefault="00614E60">
            <w:pPr>
              <w:pStyle w:val="TableBody"/>
              <w:rPr>
                <w:sz w:val="24"/>
                <w:szCs w:val="24"/>
              </w:rPr>
            </w:pPr>
            <w:ins w:id="48" w:author="ERCOT" w:date="2025-02-24T09:09:00Z">
              <w:r w:rsidRPr="00614E60">
                <w:rPr>
                  <w:sz w:val="24"/>
                  <w:szCs w:val="24"/>
                </w:rPr>
                <w:t>Greater than 180 days</w:t>
              </w:r>
            </w:ins>
          </w:p>
        </w:tc>
        <w:tc>
          <w:tcPr>
            <w:tcW w:w="1642" w:type="pct"/>
          </w:tcPr>
          <w:p w14:paraId="00B0C654" w14:textId="77777777" w:rsidR="00614E60" w:rsidRPr="00614E60" w:rsidRDefault="00614E60">
            <w:pPr>
              <w:pStyle w:val="TableBody"/>
              <w:rPr>
                <w:sz w:val="24"/>
                <w:szCs w:val="24"/>
              </w:rPr>
            </w:pPr>
            <w:r w:rsidRPr="00614E60">
              <w:rPr>
                <w:sz w:val="24"/>
                <w:szCs w:val="24"/>
              </w:rPr>
              <w:t>75 days before the start of the proposed Outage</w:t>
            </w:r>
          </w:p>
        </w:tc>
      </w:tr>
    </w:tbl>
    <w:p w14:paraId="7896FAF2" w14:textId="77777777" w:rsidR="00614E60" w:rsidRPr="00614E60" w:rsidRDefault="00614E60"/>
    <w:p w14:paraId="53261E2C" w14:textId="77777777" w:rsidR="00614E60" w:rsidRPr="00614E60" w:rsidRDefault="00614E60">
      <w:pPr>
        <w:pStyle w:val="BodyTextNumbered"/>
        <w:rPr>
          <w:sz w:val="24"/>
          <w:szCs w:val="24"/>
        </w:rPr>
      </w:pPr>
      <w:r w:rsidRPr="00614E60">
        <w:rPr>
          <w:sz w:val="24"/>
          <w:szCs w:val="24"/>
        </w:rPr>
        <w:t>(2)</w:t>
      </w:r>
      <w:r w:rsidRPr="00614E60">
        <w:rPr>
          <w:sz w:val="24"/>
          <w:szCs w:val="24"/>
        </w:rP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86050C7" w14:textId="77777777" w:rsidR="00614E60" w:rsidRPr="00614E60" w:rsidRDefault="00614E60">
      <w:pPr>
        <w:pStyle w:val="BodyTextNumbered"/>
        <w:rPr>
          <w:sz w:val="24"/>
          <w:szCs w:val="24"/>
        </w:rPr>
      </w:pPr>
      <w:r w:rsidRPr="00614E60">
        <w:rPr>
          <w:sz w:val="24"/>
          <w:szCs w:val="24"/>
        </w:rPr>
        <w:t>(3)</w:t>
      </w:r>
      <w:r w:rsidRPr="00614E60">
        <w:rPr>
          <w:sz w:val="24"/>
          <w:szCs w:val="24"/>
        </w:rPr>
        <w:tab/>
        <w:t>If circumstances prevent adherence to these timetables, ERCOT shall discuss the request status and reason for the delay of the approval with the requesting TSP and make reasonable attempts to mitigate the effect of the delay on the TSP.</w:t>
      </w:r>
      <w:ins w:id="49" w:author="ERCOT" w:date="2025-05-22T16:31:00Z" w16du:dateUtc="2025-05-22T21:31:00Z">
        <w:r w:rsidRPr="00614E60">
          <w:rPr>
            <w:sz w:val="24"/>
            <w:szCs w:val="24"/>
          </w:rPr>
          <w:t xml:space="preserve">  Furthermore, in its sole discretion, </w:t>
        </w:r>
        <w:bookmarkStart w:id="50" w:name="_Hlk198823878"/>
        <w:r w:rsidRPr="00614E60">
          <w:rPr>
            <w:sz w:val="24"/>
            <w:szCs w:val="24"/>
          </w:rPr>
          <w:t>ERCOT may approve</w:t>
        </w:r>
      </w:ins>
      <w:ins w:id="51" w:author="ERCOT" w:date="2025-05-27T07:32:00Z" w16du:dateUtc="2025-05-27T12:32:00Z">
        <w:r w:rsidRPr="00614E60">
          <w:rPr>
            <w:sz w:val="24"/>
            <w:szCs w:val="24"/>
          </w:rPr>
          <w:t xml:space="preserve"> </w:t>
        </w:r>
      </w:ins>
      <w:ins w:id="52" w:author="ERCOT" w:date="2025-05-23T12:10:00Z" w16du:dateUtc="2025-05-23T17:10:00Z">
        <w:r w:rsidRPr="00614E60">
          <w:rPr>
            <w:sz w:val="24"/>
            <w:szCs w:val="24"/>
          </w:rPr>
          <w:t xml:space="preserve">proposed </w:t>
        </w:r>
      </w:ins>
      <w:ins w:id="53" w:author="ERCOT" w:date="2025-05-22T16:31:00Z" w16du:dateUtc="2025-05-22T21:31:00Z">
        <w:r w:rsidRPr="00614E60">
          <w:rPr>
            <w:sz w:val="24"/>
            <w:szCs w:val="24"/>
          </w:rPr>
          <w:t>Outage durations that exceed the maximum durations prescribed in the table above.</w:t>
        </w:r>
      </w:ins>
      <w:bookmarkEnd w:id="50"/>
    </w:p>
    <w:p w14:paraId="2207D77C" w14:textId="77777777" w:rsidR="00614E60" w:rsidRPr="00614E60" w:rsidRDefault="00614E60">
      <w:pPr>
        <w:pStyle w:val="BodyTextNumbered"/>
        <w:rPr>
          <w:sz w:val="24"/>
          <w:szCs w:val="24"/>
        </w:rPr>
      </w:pPr>
      <w:r w:rsidRPr="00614E60">
        <w:rPr>
          <w:sz w:val="24"/>
          <w:szCs w:val="24"/>
        </w:rPr>
        <w:t>(4)</w:t>
      </w:r>
      <w:r w:rsidRPr="00614E60">
        <w:rPr>
          <w:sz w:val="24"/>
          <w:szCs w:val="24"/>
        </w:rP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4E60" w:rsidRPr="00614E60" w14:paraId="4B8CE49D" w14:textId="77777777">
        <w:tc>
          <w:tcPr>
            <w:tcW w:w="9445" w:type="dxa"/>
            <w:tcBorders>
              <w:top w:val="single" w:sz="4" w:space="0" w:color="auto"/>
              <w:left w:val="single" w:sz="4" w:space="0" w:color="auto"/>
              <w:bottom w:val="single" w:sz="4" w:space="0" w:color="auto"/>
              <w:right w:val="single" w:sz="4" w:space="0" w:color="auto"/>
            </w:tcBorders>
            <w:shd w:val="clear" w:color="auto" w:fill="D9D9D9"/>
          </w:tcPr>
          <w:p w14:paraId="21E266D2" w14:textId="77777777" w:rsidR="00614E60" w:rsidRPr="00614E60" w:rsidRDefault="00614E60">
            <w:pPr>
              <w:spacing w:before="120" w:after="240"/>
              <w:rPr>
                <w:b/>
                <w:i/>
              </w:rPr>
            </w:pPr>
            <w:r w:rsidRPr="00614E60">
              <w:rPr>
                <w:b/>
                <w:i/>
              </w:rPr>
              <w:t>[NPRR857:  Replace Section 3.1.5.3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58F57AA" w14:textId="77777777" w:rsidR="00614E60" w:rsidRPr="00614E60" w:rsidRDefault="00614E60">
            <w:pPr>
              <w:keepNext/>
              <w:widowControl w:val="0"/>
              <w:tabs>
                <w:tab w:val="left" w:pos="1260"/>
              </w:tabs>
              <w:spacing w:after="240"/>
              <w:ind w:left="1260" w:hanging="1260"/>
              <w:outlineLvl w:val="3"/>
              <w:rPr>
                <w:b/>
                <w:snapToGrid w:val="0"/>
              </w:rPr>
            </w:pPr>
            <w:bookmarkStart w:id="54" w:name="_Toc491967103"/>
            <w:bookmarkStart w:id="55" w:name="_Toc162095"/>
            <w:bookmarkStart w:id="56" w:name="_Toc2078036"/>
            <w:bookmarkStart w:id="57" w:name="_Toc5182726"/>
            <w:bookmarkStart w:id="58" w:name="_Toc10015381"/>
            <w:bookmarkStart w:id="59" w:name="_Toc10017672"/>
            <w:bookmarkStart w:id="60" w:name="_Toc17706262"/>
            <w:bookmarkStart w:id="61" w:name="_Toc28421462"/>
            <w:bookmarkStart w:id="62" w:name="_Toc33773502"/>
            <w:bookmarkStart w:id="63" w:name="_Toc38964894"/>
            <w:bookmarkStart w:id="64" w:name="_Toc44313174"/>
            <w:bookmarkStart w:id="65" w:name="_Toc46954703"/>
            <w:bookmarkStart w:id="66" w:name="_Toc49589339"/>
            <w:bookmarkStart w:id="67" w:name="_Toc56671684"/>
            <w:bookmarkStart w:id="68" w:name="_Toc60037225"/>
            <w:bookmarkStart w:id="69" w:name="_Toc65141312"/>
            <w:bookmarkStart w:id="70" w:name="_Toc68163645"/>
            <w:bookmarkStart w:id="71" w:name="_Toc75942369"/>
            <w:bookmarkStart w:id="72" w:name="_Toc91055021"/>
            <w:bookmarkStart w:id="73" w:name="_Toc94099715"/>
            <w:bookmarkStart w:id="74" w:name="_Toc94100169"/>
            <w:bookmarkStart w:id="75" w:name="_Toc109631683"/>
            <w:bookmarkStart w:id="76" w:name="_Toc110057559"/>
            <w:bookmarkStart w:id="77" w:name="_Toc111272565"/>
            <w:bookmarkStart w:id="78" w:name="_Toc112226017"/>
            <w:bookmarkStart w:id="79" w:name="_Toc121253169"/>
            <w:bookmarkStart w:id="80" w:name="_Toc125014568"/>
            <w:bookmarkStart w:id="81" w:name="_Toc135988889"/>
            <w:bookmarkStart w:id="82" w:name="_Toc160026529"/>
            <w:bookmarkStart w:id="83" w:name="_Toc176255159"/>
            <w:bookmarkStart w:id="84" w:name="_Toc178232031"/>
            <w:bookmarkStart w:id="85" w:name="_Toc189040084"/>
            <w:r w:rsidRPr="00614E60">
              <w:rPr>
                <w:b/>
                <w:snapToGrid w:val="0"/>
              </w:rPr>
              <w:lastRenderedPageBreak/>
              <w:t>3.1.5.3</w:t>
            </w:r>
            <w:r w:rsidRPr="00614E60">
              <w:rPr>
                <w:b/>
                <w:snapToGrid w:val="0"/>
              </w:rPr>
              <w:tab/>
              <w:t>Timelines for Response by ERCOT for TSP and DCTO Requests</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6722D246" w14:textId="77777777" w:rsidR="00614E60" w:rsidRPr="00614E60" w:rsidRDefault="00614E60">
            <w:pPr>
              <w:spacing w:after="240"/>
              <w:ind w:left="720" w:hanging="720"/>
              <w:rPr>
                <w:iCs/>
              </w:rPr>
            </w:pPr>
            <w:r w:rsidRPr="00614E60">
              <w:rPr>
                <w:iCs/>
              </w:rPr>
              <w:t>(1)</w:t>
            </w:r>
            <w:r w:rsidRPr="00614E60">
              <w:rPr>
                <w:iCs/>
              </w:rPr>
              <w:tab/>
              <w:t>For Transmission Facilities Outages, ERCOT shall approve or reject each request in accordance with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162"/>
              <w:gridCol w:w="3029"/>
              <w:gridCol w:w="3028"/>
            </w:tblGrid>
            <w:tr w:rsidR="00614E60" w:rsidRPr="00614E60" w14:paraId="0FFAA722" w14:textId="77777777">
              <w:tc>
                <w:tcPr>
                  <w:tcW w:w="1715" w:type="pct"/>
                </w:tcPr>
                <w:p w14:paraId="3DE9A624" w14:textId="77777777" w:rsidR="00614E60" w:rsidRPr="00614E60" w:rsidRDefault="00614E60">
                  <w:pPr>
                    <w:spacing w:after="120"/>
                    <w:rPr>
                      <w:b/>
                      <w:iCs/>
                    </w:rPr>
                  </w:pPr>
                  <w:r w:rsidRPr="00614E60">
                    <w:rPr>
                      <w:b/>
                      <w:iCs/>
                    </w:rPr>
                    <w:t xml:space="preserve">Amount of time between the request for approval of </w:t>
                  </w:r>
                  <w:ins w:id="86" w:author="ERCOT" w:date="2025-02-24T09:12:00Z">
                    <w:r w:rsidRPr="00614E60">
                      <w:rPr>
                        <w:b/>
                        <w:iCs/>
                      </w:rPr>
                      <w:t>a</w:t>
                    </w:r>
                  </w:ins>
                  <w:del w:id="87" w:author="ERCOT" w:date="2025-02-24T09:12:00Z">
                    <w:r w:rsidRPr="00614E60" w:rsidDel="00B52068">
                      <w:rPr>
                        <w:b/>
                        <w:iCs/>
                      </w:rPr>
                      <w:delText>the</w:delText>
                    </w:r>
                  </w:del>
                  <w:r w:rsidRPr="00614E60">
                    <w:rPr>
                      <w:b/>
                      <w:iCs/>
                    </w:rPr>
                    <w:t xml:space="preserve"> proposed Outage and the scheduled start date of the proposed Outage:</w:t>
                  </w:r>
                </w:p>
              </w:tc>
              <w:tc>
                <w:tcPr>
                  <w:tcW w:w="1643" w:type="pct"/>
                </w:tcPr>
                <w:p w14:paraId="47977D55" w14:textId="77777777" w:rsidR="00614E60" w:rsidRPr="00614E60" w:rsidRDefault="00614E60">
                  <w:pPr>
                    <w:spacing w:after="120"/>
                    <w:rPr>
                      <w:b/>
                      <w:iCs/>
                    </w:rPr>
                  </w:pPr>
                  <w:ins w:id="88" w:author="ERCOT" w:date="2025-02-24T09:12:00Z">
                    <w:r w:rsidRPr="00614E60">
                      <w:rPr>
                        <w:b/>
                        <w:iCs/>
                      </w:rPr>
                      <w:t>Maximum duration of a proposed Outage that may be approved with this lead time</w:t>
                    </w:r>
                  </w:ins>
                </w:p>
              </w:tc>
              <w:tc>
                <w:tcPr>
                  <w:tcW w:w="1642" w:type="pct"/>
                </w:tcPr>
                <w:p w14:paraId="19AFFFF2" w14:textId="77777777" w:rsidR="00614E60" w:rsidRPr="00614E60" w:rsidRDefault="00614E60">
                  <w:pPr>
                    <w:spacing w:after="120"/>
                    <w:rPr>
                      <w:b/>
                      <w:iCs/>
                    </w:rPr>
                  </w:pPr>
                  <w:r w:rsidRPr="00614E60">
                    <w:rPr>
                      <w:b/>
                      <w:iCs/>
                    </w:rPr>
                    <w:t>ERCOT shall approve or reject no later than:</w:t>
                  </w:r>
                </w:p>
              </w:tc>
            </w:tr>
            <w:tr w:rsidR="00614E60" w:rsidRPr="00614E60" w14:paraId="45599B11" w14:textId="77777777">
              <w:tc>
                <w:tcPr>
                  <w:tcW w:w="1715" w:type="pct"/>
                </w:tcPr>
                <w:p w14:paraId="1DEA6A04" w14:textId="77777777" w:rsidR="00614E60" w:rsidRPr="00614E60" w:rsidRDefault="00614E60">
                  <w:pPr>
                    <w:spacing w:after="60"/>
                    <w:rPr>
                      <w:iCs/>
                    </w:rPr>
                  </w:pPr>
                  <w:r w:rsidRPr="00614E60">
                    <w:rPr>
                      <w:iCs/>
                    </w:rPr>
                    <w:t>Three days</w:t>
                  </w:r>
                </w:p>
              </w:tc>
              <w:tc>
                <w:tcPr>
                  <w:tcW w:w="1643" w:type="pct"/>
                </w:tcPr>
                <w:p w14:paraId="44F1EACD" w14:textId="77777777" w:rsidR="00614E60" w:rsidRPr="00614E60" w:rsidRDefault="00614E60">
                  <w:pPr>
                    <w:spacing w:after="60"/>
                    <w:rPr>
                      <w:iCs/>
                    </w:rPr>
                  </w:pPr>
                  <w:ins w:id="89" w:author="ERCOT" w:date="2025-02-24T09:12:00Z">
                    <w:r w:rsidRPr="00614E60">
                      <w:rPr>
                        <w:iCs/>
                      </w:rPr>
                      <w:t>Seven days</w:t>
                    </w:r>
                  </w:ins>
                </w:p>
              </w:tc>
              <w:tc>
                <w:tcPr>
                  <w:tcW w:w="1642" w:type="pct"/>
                </w:tcPr>
                <w:p w14:paraId="0FC9A207" w14:textId="77777777" w:rsidR="00614E60" w:rsidRPr="00614E60" w:rsidRDefault="00614E60">
                  <w:pPr>
                    <w:spacing w:after="60"/>
                    <w:rPr>
                      <w:iCs/>
                    </w:rPr>
                  </w:pPr>
                  <w:r w:rsidRPr="00614E60">
                    <w:rPr>
                      <w:iCs/>
                    </w:rPr>
                    <w:t>1800 hours, two days before the start of the proposed Outage</w:t>
                  </w:r>
                </w:p>
              </w:tc>
            </w:tr>
            <w:tr w:rsidR="00614E60" w:rsidRPr="00614E60" w14:paraId="635ED718" w14:textId="77777777">
              <w:tc>
                <w:tcPr>
                  <w:tcW w:w="1715" w:type="pct"/>
                </w:tcPr>
                <w:p w14:paraId="199EC1AE" w14:textId="77777777" w:rsidR="00614E60" w:rsidRPr="00614E60" w:rsidRDefault="00614E60">
                  <w:pPr>
                    <w:spacing w:after="60"/>
                    <w:rPr>
                      <w:iCs/>
                    </w:rPr>
                  </w:pPr>
                  <w:r w:rsidRPr="00614E60">
                    <w:rPr>
                      <w:iCs/>
                    </w:rPr>
                    <w:t>Between four and eight days</w:t>
                  </w:r>
                </w:p>
              </w:tc>
              <w:tc>
                <w:tcPr>
                  <w:tcW w:w="1643" w:type="pct"/>
                </w:tcPr>
                <w:p w14:paraId="7A78F644" w14:textId="77777777" w:rsidR="00614E60" w:rsidRPr="00614E60" w:rsidRDefault="00614E60">
                  <w:pPr>
                    <w:spacing w:after="60"/>
                    <w:rPr>
                      <w:iCs/>
                    </w:rPr>
                  </w:pPr>
                  <w:ins w:id="90" w:author="ERCOT" w:date="2025-02-24T09:12:00Z">
                    <w:r w:rsidRPr="00614E60">
                      <w:rPr>
                        <w:iCs/>
                      </w:rPr>
                      <w:t>Seven days</w:t>
                    </w:r>
                  </w:ins>
                </w:p>
              </w:tc>
              <w:tc>
                <w:tcPr>
                  <w:tcW w:w="1642" w:type="pct"/>
                </w:tcPr>
                <w:p w14:paraId="0D8C888A" w14:textId="77777777" w:rsidR="00614E60" w:rsidRPr="00614E60" w:rsidRDefault="00614E60">
                  <w:pPr>
                    <w:spacing w:after="60"/>
                    <w:rPr>
                      <w:iCs/>
                    </w:rPr>
                  </w:pPr>
                  <w:r w:rsidRPr="00614E60">
                    <w:rPr>
                      <w:iCs/>
                    </w:rPr>
                    <w:t>1800 hours, three days before the start of the proposed Outage</w:t>
                  </w:r>
                </w:p>
              </w:tc>
            </w:tr>
            <w:tr w:rsidR="00614E60" w:rsidRPr="00614E60" w14:paraId="2E6C197A" w14:textId="77777777">
              <w:tc>
                <w:tcPr>
                  <w:tcW w:w="1715" w:type="pct"/>
                </w:tcPr>
                <w:p w14:paraId="486EA011" w14:textId="77777777" w:rsidR="00614E60" w:rsidRPr="00614E60" w:rsidRDefault="00614E60">
                  <w:pPr>
                    <w:spacing w:after="60"/>
                    <w:rPr>
                      <w:iCs/>
                    </w:rPr>
                  </w:pPr>
                  <w:r w:rsidRPr="00614E60">
                    <w:rPr>
                      <w:iCs/>
                    </w:rPr>
                    <w:t>Between nine days and 45 days</w:t>
                  </w:r>
                </w:p>
              </w:tc>
              <w:tc>
                <w:tcPr>
                  <w:tcW w:w="1643" w:type="pct"/>
                </w:tcPr>
                <w:p w14:paraId="56FF78AD" w14:textId="77777777" w:rsidR="00614E60" w:rsidRPr="00614E60" w:rsidRDefault="00614E60">
                  <w:pPr>
                    <w:spacing w:after="60"/>
                    <w:rPr>
                      <w:iCs/>
                    </w:rPr>
                  </w:pPr>
                  <w:ins w:id="91" w:author="ERCOT" w:date="2025-02-24T09:12:00Z">
                    <w:r w:rsidRPr="00614E60">
                      <w:rPr>
                        <w:iCs/>
                      </w:rPr>
                      <w:t>90 days</w:t>
                    </w:r>
                  </w:ins>
                </w:p>
              </w:tc>
              <w:tc>
                <w:tcPr>
                  <w:tcW w:w="1642" w:type="pct"/>
                </w:tcPr>
                <w:p w14:paraId="21C57026" w14:textId="77777777" w:rsidR="00614E60" w:rsidRPr="00614E60" w:rsidRDefault="00614E60">
                  <w:pPr>
                    <w:spacing w:after="60"/>
                    <w:rPr>
                      <w:iCs/>
                    </w:rPr>
                  </w:pPr>
                  <w:r w:rsidRPr="00614E60">
                    <w:rPr>
                      <w:iCs/>
                    </w:rPr>
                    <w:t>Four days before the start of the proposed Outage</w:t>
                  </w:r>
                </w:p>
              </w:tc>
            </w:tr>
            <w:tr w:rsidR="00614E60" w:rsidRPr="00614E60" w14:paraId="0350C326" w14:textId="77777777">
              <w:tc>
                <w:tcPr>
                  <w:tcW w:w="1715" w:type="pct"/>
                </w:tcPr>
                <w:p w14:paraId="041A3597" w14:textId="77777777" w:rsidR="00614E60" w:rsidRPr="00614E60" w:rsidRDefault="00614E60">
                  <w:pPr>
                    <w:spacing w:after="60"/>
                    <w:rPr>
                      <w:iCs/>
                    </w:rPr>
                  </w:pPr>
                  <w:r w:rsidRPr="00614E60">
                    <w:rPr>
                      <w:iCs/>
                    </w:rPr>
                    <w:t>Between 46 and 90 days</w:t>
                  </w:r>
                </w:p>
              </w:tc>
              <w:tc>
                <w:tcPr>
                  <w:tcW w:w="1643" w:type="pct"/>
                </w:tcPr>
                <w:p w14:paraId="7C869447" w14:textId="77777777" w:rsidR="00614E60" w:rsidRPr="00614E60" w:rsidRDefault="00614E60">
                  <w:pPr>
                    <w:spacing w:after="60"/>
                    <w:rPr>
                      <w:iCs/>
                    </w:rPr>
                  </w:pPr>
                  <w:ins w:id="92" w:author="ERCOT" w:date="2025-02-24T09:12:00Z">
                    <w:r w:rsidRPr="00614E60">
                      <w:rPr>
                        <w:iCs/>
                      </w:rPr>
                      <w:t>180 days</w:t>
                    </w:r>
                  </w:ins>
                </w:p>
              </w:tc>
              <w:tc>
                <w:tcPr>
                  <w:tcW w:w="1642" w:type="pct"/>
                </w:tcPr>
                <w:p w14:paraId="51F3715C" w14:textId="77777777" w:rsidR="00614E60" w:rsidRPr="00614E60" w:rsidRDefault="00614E60">
                  <w:pPr>
                    <w:spacing w:after="60"/>
                    <w:rPr>
                      <w:iCs/>
                    </w:rPr>
                  </w:pPr>
                  <w:r w:rsidRPr="00614E60">
                    <w:rPr>
                      <w:iCs/>
                    </w:rPr>
                    <w:t xml:space="preserve">30 days before the start of the proposed Outage </w:t>
                  </w:r>
                </w:p>
              </w:tc>
            </w:tr>
            <w:tr w:rsidR="00614E60" w:rsidRPr="00614E60" w14:paraId="47C5A3AE" w14:textId="77777777">
              <w:tc>
                <w:tcPr>
                  <w:tcW w:w="1715" w:type="pct"/>
                </w:tcPr>
                <w:p w14:paraId="4C5B2B6C" w14:textId="77777777" w:rsidR="00614E60" w:rsidRPr="00614E60" w:rsidRDefault="00614E60">
                  <w:pPr>
                    <w:spacing w:after="60"/>
                    <w:rPr>
                      <w:iCs/>
                    </w:rPr>
                  </w:pPr>
                  <w:r w:rsidRPr="00614E60">
                    <w:rPr>
                      <w:iCs/>
                    </w:rPr>
                    <w:t>Greater than 90 days</w:t>
                  </w:r>
                </w:p>
              </w:tc>
              <w:tc>
                <w:tcPr>
                  <w:tcW w:w="1643" w:type="pct"/>
                </w:tcPr>
                <w:p w14:paraId="609DA4ED" w14:textId="77777777" w:rsidR="00614E60" w:rsidRPr="00614E60" w:rsidRDefault="00614E60">
                  <w:pPr>
                    <w:spacing w:after="60"/>
                    <w:rPr>
                      <w:iCs/>
                    </w:rPr>
                  </w:pPr>
                  <w:ins w:id="93" w:author="ERCOT" w:date="2025-02-24T09:12:00Z">
                    <w:r w:rsidRPr="00614E60">
                      <w:rPr>
                        <w:iCs/>
                      </w:rPr>
                      <w:t>Greater than 180 days</w:t>
                    </w:r>
                  </w:ins>
                </w:p>
              </w:tc>
              <w:tc>
                <w:tcPr>
                  <w:tcW w:w="1642" w:type="pct"/>
                </w:tcPr>
                <w:p w14:paraId="1ACD0F03" w14:textId="77777777" w:rsidR="00614E60" w:rsidRPr="00614E60" w:rsidRDefault="00614E60">
                  <w:pPr>
                    <w:spacing w:after="60"/>
                    <w:rPr>
                      <w:iCs/>
                    </w:rPr>
                  </w:pPr>
                  <w:r w:rsidRPr="00614E60">
                    <w:rPr>
                      <w:iCs/>
                    </w:rPr>
                    <w:t>75 days before the start of the proposed Outage</w:t>
                  </w:r>
                </w:p>
              </w:tc>
            </w:tr>
          </w:tbl>
          <w:p w14:paraId="04252FE5" w14:textId="77777777" w:rsidR="00614E60" w:rsidRPr="00614E60" w:rsidRDefault="00614E60"/>
          <w:p w14:paraId="21AB03F7" w14:textId="77777777" w:rsidR="00614E60" w:rsidRPr="00614E60" w:rsidRDefault="00614E60">
            <w:pPr>
              <w:spacing w:after="240"/>
              <w:ind w:left="720" w:hanging="720"/>
              <w:rPr>
                <w:iCs/>
              </w:rPr>
            </w:pPr>
            <w:r w:rsidRPr="00614E60">
              <w:rPr>
                <w:iCs/>
              </w:rPr>
              <w:t>(2)</w:t>
            </w:r>
            <w:r w:rsidRPr="00614E60">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38C3CECE" w14:textId="77777777" w:rsidR="00614E60" w:rsidRPr="00614E60" w:rsidRDefault="00614E60">
            <w:pPr>
              <w:spacing w:after="240"/>
              <w:ind w:left="720" w:hanging="720"/>
              <w:rPr>
                <w:iCs/>
              </w:rPr>
            </w:pPr>
            <w:r w:rsidRPr="00614E60">
              <w:rPr>
                <w:iCs/>
              </w:rPr>
              <w:t>(3)</w:t>
            </w:r>
            <w:r w:rsidRPr="00614E60">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ins w:id="94" w:author="ERCOT" w:date="2025-02-24T09:12:00Z">
              <w:r w:rsidRPr="00614E60">
                <w:rPr>
                  <w:iCs/>
                </w:rPr>
                <w:t xml:space="preserve">  </w:t>
              </w:r>
            </w:ins>
            <w:ins w:id="95" w:author="ERCOT" w:date="2025-05-22T16:38:00Z" w16du:dateUtc="2025-05-22T21:38:00Z">
              <w:r w:rsidRPr="00614E60">
                <w:t>Furthermore, in its sole discretion, ERCOT may approve</w:t>
              </w:r>
            </w:ins>
            <w:ins w:id="96" w:author="ERCOT" w:date="2025-05-27T07:33:00Z" w16du:dateUtc="2025-05-27T12:33:00Z">
              <w:r w:rsidRPr="00614E60">
                <w:t xml:space="preserve"> proposed</w:t>
              </w:r>
            </w:ins>
            <w:ins w:id="97" w:author="ERCOT" w:date="2025-05-22T16:38:00Z" w16du:dateUtc="2025-05-22T21:38:00Z">
              <w:r w:rsidRPr="00614E60">
                <w:t xml:space="preserve"> Outage durations that exceed the maximum durations prescribed in the table above.</w:t>
              </w:r>
            </w:ins>
          </w:p>
          <w:p w14:paraId="4AE197E4" w14:textId="77777777" w:rsidR="00614E60" w:rsidRPr="00614E60" w:rsidRDefault="00614E60">
            <w:pPr>
              <w:spacing w:after="240"/>
              <w:ind w:left="720" w:hanging="720"/>
              <w:rPr>
                <w:iCs/>
              </w:rPr>
            </w:pPr>
            <w:r w:rsidRPr="00614E60">
              <w:rPr>
                <w:iCs/>
              </w:rPr>
              <w:t>(4)</w:t>
            </w:r>
            <w:r w:rsidRPr="00614E60">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Facilities request under this Section.</w:t>
            </w:r>
          </w:p>
        </w:tc>
      </w:tr>
    </w:tbl>
    <w:p w14:paraId="772B2C41" w14:textId="77777777" w:rsidR="00614E60" w:rsidRPr="00614E60" w:rsidRDefault="00614E60">
      <w:pPr>
        <w:rPr>
          <w:ins w:id="98" w:author="ERCOT" w:date="2025-02-24T09:13:00Z"/>
        </w:rPr>
      </w:pPr>
    </w:p>
    <w:p w14:paraId="4E4DB5EB" w14:textId="77777777" w:rsidR="00614E60" w:rsidRPr="00614E60" w:rsidRDefault="00614E60">
      <w:pPr>
        <w:pStyle w:val="H3"/>
        <w:spacing w:before="480"/>
        <w:rPr>
          <w:szCs w:val="24"/>
        </w:rPr>
      </w:pPr>
      <w:bookmarkStart w:id="99" w:name="_Toc189040095"/>
      <w:r w:rsidRPr="00614E60">
        <w:rPr>
          <w:szCs w:val="24"/>
        </w:rPr>
        <w:lastRenderedPageBreak/>
        <w:t>3.1.6</w:t>
      </w:r>
      <w:r w:rsidRPr="00614E60">
        <w:rPr>
          <w:szCs w:val="24"/>
        </w:rPr>
        <w:tab/>
        <w:t>Outages of Resources Other than Reliability Resources</w:t>
      </w:r>
      <w:bookmarkEnd w:id="99"/>
    </w:p>
    <w:p w14:paraId="1648DF66" w14:textId="77777777" w:rsidR="00614E60" w:rsidRPr="00614E60" w:rsidRDefault="00614E60">
      <w:pPr>
        <w:spacing w:after="240"/>
        <w:ind w:left="720" w:hanging="720"/>
      </w:pPr>
      <w:r w:rsidRPr="00614E60">
        <w:rPr>
          <w:iCs/>
        </w:rPr>
        <w:t>(1)</w:t>
      </w:r>
      <w:r w:rsidRPr="00614E60">
        <w:rPr>
          <w:iCs/>
        </w:rPr>
        <w:tab/>
        <w:t>Resource Entities should submit a request for a Resource Planned Outage as far in advance of the planned start of the Outage as is practicable but no more than 60 months in advance.</w:t>
      </w:r>
    </w:p>
    <w:p w14:paraId="04AF1C88" w14:textId="77777777" w:rsidR="00614E60" w:rsidRPr="00614E60" w:rsidRDefault="00614E60">
      <w:pPr>
        <w:spacing w:after="240"/>
        <w:ind w:left="720" w:hanging="720"/>
        <w:rPr>
          <w:iCs/>
        </w:rPr>
      </w:pPr>
      <w:r w:rsidRPr="00614E60">
        <w:rPr>
          <w:iCs/>
        </w:rPr>
        <w:t>(2)</w:t>
      </w:r>
      <w:r w:rsidRPr="00614E60">
        <w:rPr>
          <w:iCs/>
        </w:rPr>
        <w:tab/>
        <w:t>ERCOT shall approve or reject all requested Outage plans for a Resource other than a Reliability Resource submitted to ERCOT more than 45 days before the proposed start date of the Outage.</w:t>
      </w:r>
    </w:p>
    <w:p w14:paraId="4CE64407" w14:textId="77777777" w:rsidR="00614E60" w:rsidRPr="00614E60" w:rsidRDefault="00614E60">
      <w:pPr>
        <w:spacing w:after="240"/>
        <w:ind w:left="1440" w:hanging="720"/>
        <w:rPr>
          <w:ins w:id="100" w:author="ERCOT" w:date="2025-02-24T09:14:00Z"/>
          <w:iCs/>
        </w:rPr>
      </w:pPr>
      <w:r w:rsidRPr="00614E60">
        <w:t>(a)</w:t>
      </w:r>
      <w:r w:rsidRPr="00614E60">
        <w:tab/>
      </w:r>
      <w:r w:rsidRPr="00614E60">
        <w:rPr>
          <w:iCs/>
        </w:rPr>
        <w:t xml:space="preserve">ERCOT shall approve a requested Outage plan for a Resource other than a Reliability Resource if the proposed approval would not cause the aggregate MW of Resource Outages to exceed the </w:t>
      </w:r>
      <w:del w:id="101" w:author="ERCOT" w:date="2025-04-19T10:40:00Z" w16du:dateUtc="2025-04-19T15:40:00Z">
        <w:r w:rsidRPr="00614E60" w:rsidDel="0084424B">
          <w:rPr>
            <w:iCs/>
          </w:rPr>
          <w:delText xml:space="preserve">Maximum Daily </w:delText>
        </w:r>
      </w:del>
      <w:r w:rsidRPr="00614E60">
        <w:rPr>
          <w:iCs/>
        </w:rPr>
        <w:t xml:space="preserve">Resource Planned Outage </w:t>
      </w:r>
      <w:del w:id="102" w:author="ERCOT" w:date="2025-04-19T10:40:00Z" w16du:dateUtc="2025-04-19T15:40:00Z">
        <w:r w:rsidRPr="00614E60" w:rsidDel="0084424B">
          <w:rPr>
            <w:iCs/>
          </w:rPr>
          <w:delText xml:space="preserve">Capacity </w:delText>
        </w:r>
      </w:del>
      <w:ins w:id="103" w:author="ERCOT" w:date="2025-04-19T10:40:00Z" w16du:dateUtc="2025-04-19T15:40:00Z">
        <w:r w:rsidRPr="00614E60">
          <w:rPr>
            <w:iCs/>
          </w:rPr>
          <w:t>Limit</w:t>
        </w:r>
      </w:ins>
      <w:ins w:id="104" w:author="ERCOT" w:date="2025-04-19T10:42:00Z" w16du:dateUtc="2025-04-19T15:42:00Z">
        <w:r w:rsidRPr="00614E60">
          <w:rPr>
            <w:iCs/>
          </w:rPr>
          <w:t xml:space="preserve"> (RPOL)</w:t>
        </w:r>
      </w:ins>
      <w:ins w:id="105" w:author="ERCOT" w:date="2025-04-19T10:40:00Z" w16du:dateUtc="2025-04-19T15:40:00Z">
        <w:r w:rsidRPr="00614E60">
          <w:rPr>
            <w:iCs/>
          </w:rPr>
          <w:t xml:space="preserve"> </w:t>
        </w:r>
      </w:ins>
      <w:r w:rsidRPr="00614E60">
        <w:rPr>
          <w:iCs/>
        </w:rPr>
        <w:t>at any point during the duration of the proposed Resource Outage, taking into consideration all previously approved Resource Outages.</w:t>
      </w:r>
    </w:p>
    <w:p w14:paraId="1EAFB7BB" w14:textId="77777777" w:rsidR="00614E60" w:rsidRPr="00614E60" w:rsidRDefault="00614E60">
      <w:pPr>
        <w:spacing w:after="240"/>
        <w:ind w:left="720" w:hanging="720"/>
        <w:rPr>
          <w:iCs/>
        </w:rPr>
      </w:pPr>
      <w:r w:rsidRPr="00614E60">
        <w:rPr>
          <w:iCs/>
        </w:rPr>
        <w:t>(3)</w:t>
      </w:r>
      <w:r w:rsidRPr="00614E60">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56283888" w14:textId="77777777" w:rsidR="00614E60" w:rsidRPr="00614E60" w:rsidRDefault="00614E60">
      <w:pPr>
        <w:spacing w:after="240"/>
        <w:ind w:left="1440" w:hanging="720"/>
      </w:pPr>
      <w:r w:rsidRPr="00614E60">
        <w:t>(a)</w:t>
      </w:r>
      <w:r w:rsidRPr="00614E60">
        <w:tab/>
        <w:t xml:space="preserve">ERCOT shall accept Levels I, II, and III Maintenance Outage plans, and ERCOT shall coordinate the Outages within the time frames specified in these Protocols. </w:t>
      </w:r>
    </w:p>
    <w:p w14:paraId="600D8AB4" w14:textId="77777777" w:rsidR="00614E60" w:rsidRPr="00614E60" w:rsidRDefault="00614E60">
      <w:pPr>
        <w:spacing w:after="240"/>
        <w:ind w:left="1440" w:hanging="720"/>
      </w:pPr>
      <w:r w:rsidRPr="00614E60">
        <w:t>(b)</w:t>
      </w:r>
      <w:r w:rsidRPr="00614E60">
        <w:tab/>
        <w:t>ERCOT shall approve Planned Outage plans, except that:</w:t>
      </w:r>
    </w:p>
    <w:p w14:paraId="028EF84E" w14:textId="77777777" w:rsidR="00614E60" w:rsidRPr="00614E60" w:rsidRDefault="00614E60">
      <w:pPr>
        <w:spacing w:after="240"/>
        <w:ind w:left="2160" w:hanging="720"/>
        <w:rPr>
          <w:bCs/>
        </w:rPr>
      </w:pPr>
      <w:r w:rsidRPr="00614E60">
        <w:t>(i)</w:t>
      </w:r>
      <w:r w:rsidRPr="00614E60">
        <w:tab/>
        <w:t xml:space="preserve">ERCOT shall reject an Outage plan if the proposed Outage would cause the aggregate MW of Resource Outages to exceed the </w:t>
      </w:r>
      <w:del w:id="106" w:author="ERCOT" w:date="2025-04-19T10:41:00Z" w16du:dateUtc="2025-04-19T15:41:00Z">
        <w:r w:rsidRPr="00614E60" w:rsidDel="0084424B">
          <w:delText xml:space="preserve">Maximum Daily </w:delText>
        </w:r>
      </w:del>
      <w:del w:id="107" w:author="ERCOT" w:date="2025-04-19T10:43:00Z" w16du:dateUtc="2025-04-19T15:43:00Z">
        <w:r w:rsidRPr="00614E60" w:rsidDel="0084424B">
          <w:delText>Resource Planned Outage Capacity</w:delText>
        </w:r>
        <w:r w:rsidRPr="00614E60" w:rsidDel="0084424B">
          <w:rPr>
            <w:bCs/>
          </w:rPr>
          <w:delText xml:space="preserve"> </w:delText>
        </w:r>
      </w:del>
      <w:ins w:id="108" w:author="ERCOT" w:date="2025-04-19T10:43:00Z" w16du:dateUtc="2025-04-19T15:43:00Z">
        <w:r w:rsidRPr="00614E60">
          <w:rPr>
            <w:bCs/>
          </w:rPr>
          <w:t xml:space="preserve">RPOL </w:t>
        </w:r>
      </w:ins>
      <w:r w:rsidRPr="00614E60">
        <w:rPr>
          <w:bCs/>
        </w:rPr>
        <w:t>at any point during the duration of the proposed Outage; and</w:t>
      </w:r>
      <w:r w:rsidRPr="00614E60">
        <w:t xml:space="preserve"> </w:t>
      </w:r>
    </w:p>
    <w:p w14:paraId="41D884CE" w14:textId="77777777" w:rsidR="00614E60" w:rsidRPr="00614E60" w:rsidRDefault="00614E60">
      <w:pPr>
        <w:spacing w:after="240"/>
        <w:ind w:left="2160" w:hanging="720"/>
      </w:pPr>
      <w:r w:rsidRPr="00614E60">
        <w:t>(ii</w:t>
      </w:r>
      <w:ins w:id="109" w:author="ERCOT" w:date="2025-02-24T09:21:00Z">
        <w:r w:rsidRPr="00614E60">
          <w:t>i</w:t>
        </w:r>
      </w:ins>
      <w:r w:rsidRPr="00614E60">
        <w:t>)</w:t>
      </w:r>
      <w:r w:rsidRPr="00614E60">
        <w:tab/>
        <w:t>ERCOT shall reject an Outage plan if it will impair ERCOT’s ability to meet applicable reliability standards, taking into consideration all previously approved and accepted Outages, and other solutions cannot be exercised.</w:t>
      </w:r>
    </w:p>
    <w:p w14:paraId="2A6B9CB8" w14:textId="77777777" w:rsidR="00614E60" w:rsidRPr="00614E60" w:rsidRDefault="00614E60">
      <w:pPr>
        <w:spacing w:after="240"/>
        <w:ind w:left="720" w:hanging="720"/>
      </w:pPr>
      <w:r w:rsidRPr="00614E60">
        <w:t>(4)</w:t>
      </w:r>
      <w:r w:rsidRPr="00614E60">
        <w:tab/>
        <w:t>The Resource Entity shall not begin a Planned Outage unless it has received approval of its proposed Outage plan.</w:t>
      </w:r>
    </w:p>
    <w:p w14:paraId="7D680D11" w14:textId="77777777" w:rsidR="00614E60" w:rsidRPr="00614E60" w:rsidRDefault="00614E60">
      <w:pPr>
        <w:spacing w:after="240"/>
        <w:ind w:left="720" w:hanging="720"/>
      </w:pPr>
      <w:r w:rsidRPr="00614E60">
        <w:t>(5)</w:t>
      </w:r>
      <w:r w:rsidRPr="00614E60">
        <w:tab/>
        <w:t xml:space="preserve">ERCOT shall accept Forced Outage plans. </w:t>
      </w:r>
    </w:p>
    <w:p w14:paraId="1BCA374B" w14:textId="77777777" w:rsidR="00614E60" w:rsidRPr="00614E60" w:rsidRDefault="00614E60">
      <w:pPr>
        <w:spacing w:after="240"/>
        <w:ind w:left="720" w:hanging="720"/>
      </w:pPr>
      <w:r w:rsidRPr="00614E60">
        <w:t>(6)</w:t>
      </w:r>
      <w:r w:rsidRPr="00614E60">
        <w:tab/>
        <w:t xml:space="preserve">Notwithstanding any other provision of this Section, ERCOT shall approve a requested Outage plan for a nuclear Generation Resource. </w:t>
      </w:r>
    </w:p>
    <w:p w14:paraId="37B8044D" w14:textId="77777777" w:rsidR="00614E60" w:rsidRPr="00C30A79" w:rsidRDefault="00614E60">
      <w:pPr>
        <w:pStyle w:val="BodyTextNumbered"/>
        <w:rPr>
          <w:sz w:val="24"/>
          <w:szCs w:val="24"/>
        </w:rPr>
      </w:pPr>
      <w:r w:rsidRPr="00614E60">
        <w:rPr>
          <w:sz w:val="24"/>
          <w:szCs w:val="24"/>
        </w:rPr>
        <w:t>(7)</w:t>
      </w:r>
      <w:r w:rsidRPr="00614E60">
        <w:rPr>
          <w:sz w:val="24"/>
          <w:szCs w:val="24"/>
        </w:rPr>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w:t>
      </w:r>
      <w:r w:rsidRPr="00614E60">
        <w:rPr>
          <w:sz w:val="24"/>
          <w:szCs w:val="24"/>
        </w:rPr>
        <w:lastRenderedPageBreak/>
        <w:t>described in subsection (</w:t>
      </w:r>
      <w:r w:rsidRPr="00614E60">
        <w:rPr>
          <w:i/>
          <w:sz w:val="24"/>
          <w:szCs w:val="24"/>
        </w:rPr>
        <w:t>l</w:t>
      </w:r>
      <w:r w:rsidRPr="00614E60">
        <w:rPr>
          <w:sz w:val="24"/>
          <w:szCs w:val="24"/>
        </w:rPr>
        <w:t xml:space="preserve">) of the Public Utility Regulatory Act (PURA), </w:t>
      </w:r>
      <w:bookmarkStart w:id="110" w:name="_Hlk198897904"/>
      <w:r w:rsidRPr="00614E60">
        <w:rPr>
          <w:sz w:val="24"/>
          <w:szCs w:val="24"/>
        </w:rPr>
        <w:t xml:space="preserve">TEX. UTIL. CODE ANN. </w:t>
      </w:r>
      <w:bookmarkEnd w:id="110"/>
      <w:r w:rsidRPr="00614E60">
        <w:rPr>
          <w:sz w:val="24"/>
          <w:szCs w:val="24"/>
        </w:rPr>
        <w:t xml:space="preserve">§ 39.151 (Vernon 1998 &amp; Supp. 2007), and that the Outage is necessitated by the operational needs of an industrial Load normally served by the Generation </w:t>
      </w:r>
      <w:r w:rsidRPr="00C30A79">
        <w:rPr>
          <w:sz w:val="24"/>
          <w:szCs w:val="24"/>
        </w:rPr>
        <w:t>Resource, except that ERCOT is not required to approve the Outage plan if ERCOT determines the Outage will impair ERCOT’s ability to ensure transmission security.</w:t>
      </w:r>
    </w:p>
    <w:p w14:paraId="0EDC73F5" w14:textId="7C701583" w:rsidR="00C30A79" w:rsidRPr="00C30A79" w:rsidDel="00C30A79" w:rsidRDefault="00C30A79" w:rsidP="00C30A79">
      <w:pPr>
        <w:pStyle w:val="BodyTextNumbered"/>
        <w:rPr>
          <w:ins w:id="111" w:author="ERCOT [2]" w:date="2025-02-25T22:31:00Z"/>
          <w:del w:id="112" w:author="LCRA 061125" w:date="2025-06-11T14:42:00Z" w16du:dateUtc="2025-06-11T19:42:00Z"/>
          <w:sz w:val="24"/>
          <w:szCs w:val="24"/>
        </w:rPr>
      </w:pPr>
      <w:ins w:id="113" w:author="ERCOT [2]" w:date="2025-02-24T09:17:00Z">
        <w:r w:rsidRPr="00C30A79">
          <w:rPr>
            <w:sz w:val="24"/>
            <w:szCs w:val="24"/>
          </w:rPr>
          <w:t>(8)</w:t>
        </w:r>
        <w:r w:rsidRPr="00C30A79">
          <w:rPr>
            <w:sz w:val="24"/>
            <w:szCs w:val="24"/>
          </w:rPr>
          <w:tab/>
          <w:t>Notwithstanding any other provision in this Section, ERCOT may</w:t>
        </w:r>
      </w:ins>
      <w:ins w:id="114" w:author="ERCOT [2]" w:date="2025-05-23T12:30:00Z" w16du:dateUtc="2025-05-23T17:30:00Z">
        <w:r w:rsidRPr="00C30A79">
          <w:rPr>
            <w:sz w:val="24"/>
            <w:szCs w:val="24"/>
          </w:rPr>
          <w:t>, in its sole discretion,</w:t>
        </w:r>
      </w:ins>
      <w:ins w:id="115" w:author="ERCOT [2]" w:date="2025-02-24T09:17:00Z">
        <w:r w:rsidRPr="00C30A79">
          <w:rPr>
            <w:sz w:val="24"/>
            <w:szCs w:val="24"/>
          </w:rPr>
          <w:t xml:space="preserve"> approve a requested Outage plan that would cause the aggregate MW of Resource Outages to exceed the </w:t>
        </w:r>
      </w:ins>
      <w:ins w:id="116" w:author="ERCOT [2]" w:date="2025-05-20T13:28:00Z" w16du:dateUtc="2025-05-20T18:28:00Z">
        <w:r w:rsidRPr="00C30A79">
          <w:rPr>
            <w:sz w:val="24"/>
            <w:szCs w:val="24"/>
          </w:rPr>
          <w:t>R</w:t>
        </w:r>
      </w:ins>
      <w:ins w:id="117" w:author="ERCOT [2]" w:date="2025-03-13T11:57:00Z">
        <w:r w:rsidRPr="00C30A79">
          <w:rPr>
            <w:sz w:val="24"/>
            <w:szCs w:val="24"/>
          </w:rPr>
          <w:t xml:space="preserve">POL </w:t>
        </w:r>
      </w:ins>
      <w:ins w:id="118" w:author="ERCOT [2]" w:date="2025-02-24T09:17:00Z">
        <w:r w:rsidRPr="00C30A79">
          <w:rPr>
            <w:sz w:val="24"/>
            <w:szCs w:val="24"/>
          </w:rPr>
          <w:t>at any point during the duration of the proposed Resource Outage</w:t>
        </w:r>
      </w:ins>
      <w:ins w:id="119" w:author="LCRA 061125" w:date="2025-06-11T14:42:00Z" w16du:dateUtc="2025-06-11T19:42:00Z">
        <w:r>
          <w:rPr>
            <w:sz w:val="24"/>
            <w:szCs w:val="24"/>
          </w:rPr>
          <w:t>.</w:t>
        </w:r>
      </w:ins>
      <w:ins w:id="120" w:author="ERCOT [2]" w:date="2025-02-24T09:17:00Z">
        <w:del w:id="121" w:author="LCRA 061125" w:date="2025-06-11T14:42:00Z" w16du:dateUtc="2025-06-11T19:42:00Z">
          <w:r w:rsidRPr="00C30A79" w:rsidDel="00C30A79">
            <w:rPr>
              <w:sz w:val="24"/>
              <w:szCs w:val="24"/>
            </w:rPr>
            <w:delText xml:space="preserve"> </w:delText>
          </w:r>
        </w:del>
      </w:ins>
      <w:ins w:id="122" w:author="ERCOT [2]" w:date="2025-05-23T12:59:00Z" w16du:dateUtc="2025-05-23T17:59:00Z">
        <w:del w:id="123" w:author="LCRA 061125" w:date="2025-06-11T14:42:00Z" w16du:dateUtc="2025-06-11T19:42:00Z">
          <w:r w:rsidRPr="00C30A79" w:rsidDel="00C30A79">
            <w:rPr>
              <w:sz w:val="24"/>
              <w:szCs w:val="24"/>
            </w:rPr>
            <w:delText xml:space="preserve">and </w:delText>
          </w:r>
        </w:del>
      </w:ins>
      <w:ins w:id="124" w:author="ERCOT [2]" w:date="2025-05-23T13:08:00Z" w16du:dateUtc="2025-05-23T18:08:00Z">
        <w:del w:id="125" w:author="LCRA 061125" w:date="2025-06-11T14:42:00Z" w16du:dateUtc="2025-06-11T19:42:00Z">
          <w:r w:rsidRPr="00C30A79" w:rsidDel="00C30A79">
            <w:rPr>
              <w:sz w:val="24"/>
              <w:szCs w:val="24"/>
            </w:rPr>
            <w:delText>ERCOT determines that any of the following apply</w:delText>
          </w:r>
        </w:del>
      </w:ins>
      <w:ins w:id="126" w:author="ERCOT [2]" w:date="2025-02-25T22:33:00Z">
        <w:del w:id="127" w:author="LCRA 061125" w:date="2025-06-11T14:42:00Z" w16du:dateUtc="2025-06-11T19:42:00Z">
          <w:r w:rsidRPr="00C30A79" w:rsidDel="00C30A79">
            <w:rPr>
              <w:sz w:val="24"/>
              <w:szCs w:val="24"/>
            </w:rPr>
            <w:delText>:</w:delText>
          </w:r>
        </w:del>
      </w:ins>
    </w:p>
    <w:p w14:paraId="3A5935AD" w14:textId="431E61F8" w:rsidR="00C30A79" w:rsidRPr="00C30A79" w:rsidDel="00C30A79" w:rsidRDefault="00C30A79" w:rsidP="00A46597">
      <w:pPr>
        <w:pStyle w:val="BodyTextNumbered"/>
        <w:rPr>
          <w:ins w:id="128" w:author="ERCOT [2]" w:date="2025-05-05T22:14:00Z" w16du:dateUtc="2025-05-06T03:14:00Z"/>
          <w:del w:id="129" w:author="LCRA 061125" w:date="2025-06-11T14:42:00Z" w16du:dateUtc="2025-06-11T19:42:00Z"/>
          <w:sz w:val="24"/>
          <w:szCs w:val="24"/>
        </w:rPr>
      </w:pPr>
      <w:ins w:id="130" w:author="ERCOT [2]" w:date="2025-02-25T22:31:00Z">
        <w:del w:id="131" w:author="LCRA 061125" w:date="2025-06-11T14:42:00Z" w16du:dateUtc="2025-06-11T19:42:00Z">
          <w:r w:rsidRPr="00C30A79" w:rsidDel="00C30A79">
            <w:rPr>
              <w:sz w:val="24"/>
              <w:szCs w:val="24"/>
            </w:rPr>
            <w:delText>(a)</w:delText>
          </w:r>
          <w:r w:rsidRPr="00C30A79" w:rsidDel="00C30A79">
            <w:rPr>
              <w:sz w:val="24"/>
              <w:szCs w:val="24"/>
            </w:rPr>
            <w:tab/>
          </w:r>
        </w:del>
      </w:ins>
      <w:ins w:id="132" w:author="ERCOT [2]" w:date="2025-02-25T22:33:00Z">
        <w:del w:id="133" w:author="LCRA 061125" w:date="2025-06-11T14:42:00Z" w16du:dateUtc="2025-06-11T19:42:00Z">
          <w:r w:rsidRPr="00C30A79" w:rsidDel="00C30A79">
            <w:rPr>
              <w:sz w:val="24"/>
              <w:szCs w:val="24"/>
            </w:rPr>
            <w:delText>T</w:delText>
          </w:r>
        </w:del>
      </w:ins>
      <w:ins w:id="134" w:author="ERCOT [2]" w:date="2025-02-24T09:17:00Z">
        <w:del w:id="135" w:author="LCRA 061125" w:date="2025-06-11T14:42:00Z" w16du:dateUtc="2025-06-11T19:42:00Z">
          <w:r w:rsidRPr="00C30A79" w:rsidDel="00C30A79">
            <w:rPr>
              <w:sz w:val="24"/>
              <w:szCs w:val="24"/>
            </w:rPr>
            <w:delText xml:space="preserve">he </w:delText>
          </w:r>
        </w:del>
      </w:ins>
      <w:ins w:id="136" w:author="ERCOT [2]" w:date="2025-05-23T12:33:00Z" w16du:dateUtc="2025-05-23T17:33:00Z">
        <w:del w:id="137" w:author="LCRA 061125" w:date="2025-06-11T14:42:00Z" w16du:dateUtc="2025-06-11T19:42:00Z">
          <w:r w:rsidRPr="00C30A79" w:rsidDel="00C30A79">
            <w:rPr>
              <w:sz w:val="24"/>
              <w:szCs w:val="24"/>
            </w:rPr>
            <w:delText>Resource cannot oper</w:delText>
          </w:r>
        </w:del>
      </w:ins>
      <w:ins w:id="138" w:author="ERCOT [2]" w:date="2025-05-23T12:34:00Z" w16du:dateUtc="2025-05-23T17:34:00Z">
        <w:del w:id="139" w:author="LCRA 061125" w:date="2025-06-11T14:42:00Z" w16du:dateUtc="2025-06-11T19:42:00Z">
          <w:r w:rsidRPr="00C30A79" w:rsidDel="00C30A79">
            <w:rPr>
              <w:sz w:val="24"/>
              <w:szCs w:val="24"/>
            </w:rPr>
            <w:delText xml:space="preserve">ate </w:delText>
          </w:r>
        </w:del>
      </w:ins>
      <w:ins w:id="140" w:author="ERCOT [2]" w:date="2025-02-24T09:17:00Z">
        <w:del w:id="141" w:author="LCRA 061125" w:date="2025-06-11T14:42:00Z" w16du:dateUtc="2025-06-11T19:42:00Z">
          <w:r w:rsidRPr="00C30A79" w:rsidDel="00C30A79">
            <w:rPr>
              <w:sz w:val="24"/>
              <w:szCs w:val="24"/>
            </w:rPr>
            <w:delText xml:space="preserve">due to </w:delText>
          </w:r>
        </w:del>
      </w:ins>
      <w:ins w:id="142" w:author="ERCOT [2]" w:date="2025-02-25T22:34:00Z">
        <w:del w:id="143" w:author="LCRA 061125" w:date="2025-06-11T14:42:00Z" w16du:dateUtc="2025-06-11T19:42:00Z">
          <w:r w:rsidRPr="00C30A79" w:rsidDel="00C30A79">
            <w:rPr>
              <w:sz w:val="24"/>
              <w:szCs w:val="24"/>
            </w:rPr>
            <w:delText>unavailable fuel supply such as gas pipeline outages;</w:delText>
          </w:r>
        </w:del>
      </w:ins>
      <w:ins w:id="144" w:author="ERCOT [2]" w:date="2025-02-25T22:39:00Z">
        <w:del w:id="145" w:author="LCRA 061125" w:date="2025-06-11T14:42:00Z" w16du:dateUtc="2025-06-11T19:42:00Z">
          <w:r w:rsidRPr="00C30A79" w:rsidDel="00C30A79">
            <w:rPr>
              <w:sz w:val="24"/>
              <w:szCs w:val="24"/>
            </w:rPr>
            <w:delText xml:space="preserve"> </w:delText>
          </w:r>
        </w:del>
      </w:ins>
    </w:p>
    <w:p w14:paraId="0B6D061E" w14:textId="7EC72604" w:rsidR="00C30A79" w:rsidRPr="00C30A79" w:rsidDel="00C30A79" w:rsidRDefault="00C30A79" w:rsidP="00A46597">
      <w:pPr>
        <w:pStyle w:val="BodyTextNumbered"/>
        <w:rPr>
          <w:ins w:id="146" w:author="ERCOT [2]" w:date="2025-02-25T22:34:00Z"/>
          <w:del w:id="147" w:author="LCRA 061125" w:date="2025-06-11T14:42:00Z" w16du:dateUtc="2025-06-11T19:42:00Z"/>
          <w:sz w:val="24"/>
          <w:szCs w:val="24"/>
        </w:rPr>
      </w:pPr>
      <w:ins w:id="148" w:author="ERCOT [2]" w:date="2025-05-05T22:14:00Z" w16du:dateUtc="2025-05-06T03:14:00Z">
        <w:del w:id="149" w:author="LCRA 061125" w:date="2025-06-11T14:42:00Z" w16du:dateUtc="2025-06-11T19:42:00Z">
          <w:r w:rsidRPr="00C30A79" w:rsidDel="00C30A79">
            <w:rPr>
              <w:sz w:val="24"/>
              <w:szCs w:val="24"/>
            </w:rPr>
            <w:delText>(b)</w:delText>
          </w:r>
          <w:r w:rsidRPr="00C30A79" w:rsidDel="00C30A79">
            <w:rPr>
              <w:sz w:val="24"/>
              <w:szCs w:val="24"/>
            </w:rPr>
            <w:tab/>
            <w:delText xml:space="preserve">The </w:delText>
          </w:r>
        </w:del>
      </w:ins>
      <w:ins w:id="150" w:author="ERCOT [2]" w:date="2025-05-23T12:37:00Z" w16du:dateUtc="2025-05-23T17:37:00Z">
        <w:del w:id="151" w:author="LCRA 061125" w:date="2025-06-11T14:42:00Z" w16du:dateUtc="2025-06-11T19:42:00Z">
          <w:r w:rsidRPr="00C30A79" w:rsidDel="00C30A79">
            <w:rPr>
              <w:sz w:val="24"/>
              <w:szCs w:val="24"/>
            </w:rPr>
            <w:delText xml:space="preserve">Resource must take an Outage </w:delText>
          </w:r>
        </w:del>
      </w:ins>
      <w:ins w:id="152" w:author="ERCOT [2]" w:date="2025-05-05T22:14:00Z" w16du:dateUtc="2025-05-06T03:14:00Z">
        <w:del w:id="153" w:author="LCRA 061125" w:date="2025-06-11T14:42:00Z" w16du:dateUtc="2025-06-11T19:42:00Z">
          <w:r w:rsidRPr="00C30A79" w:rsidDel="00C30A79">
            <w:rPr>
              <w:sz w:val="24"/>
              <w:szCs w:val="24"/>
            </w:rPr>
            <w:delText xml:space="preserve">to </w:delText>
          </w:r>
        </w:del>
      </w:ins>
      <w:ins w:id="154" w:author="ERCOT [2]" w:date="2025-05-23T12:37:00Z" w16du:dateUtc="2025-05-23T17:37:00Z">
        <w:del w:id="155" w:author="LCRA 061125" w:date="2025-06-11T14:42:00Z" w16du:dateUtc="2025-06-11T19:42:00Z">
          <w:r w:rsidRPr="00C30A79" w:rsidDel="00C30A79">
            <w:rPr>
              <w:sz w:val="24"/>
              <w:szCs w:val="24"/>
            </w:rPr>
            <w:delText xml:space="preserve">effectuate a </w:delText>
          </w:r>
        </w:del>
      </w:ins>
      <w:ins w:id="156" w:author="ERCOT [2]" w:date="2025-05-05T22:14:00Z" w16du:dateUtc="2025-05-06T03:14:00Z">
        <w:del w:id="157" w:author="LCRA 061125" w:date="2025-06-11T14:42:00Z" w16du:dateUtc="2025-06-11T19:42:00Z">
          <w:r w:rsidRPr="00C30A79" w:rsidDel="00C30A79">
            <w:rPr>
              <w:sz w:val="24"/>
              <w:szCs w:val="24"/>
            </w:rPr>
            <w:delText>fuel source conver</w:delText>
          </w:r>
        </w:del>
      </w:ins>
      <w:ins w:id="158" w:author="ERCOT [2]" w:date="2025-05-05T22:15:00Z" w16du:dateUtc="2025-05-06T03:15:00Z">
        <w:del w:id="159" w:author="LCRA 061125" w:date="2025-06-11T14:42:00Z" w16du:dateUtc="2025-06-11T19:42:00Z">
          <w:r w:rsidRPr="00C30A79" w:rsidDel="00C30A79">
            <w:rPr>
              <w:sz w:val="24"/>
              <w:szCs w:val="24"/>
            </w:rPr>
            <w:delText xml:space="preserve">sion and does not meet the requirements of submitting the notification of </w:delText>
          </w:r>
        </w:del>
      </w:ins>
      <w:ins w:id="160" w:author="ERCOT [2]" w:date="2025-05-22T13:38:00Z" w16du:dateUtc="2025-05-22T18:38:00Z">
        <w:del w:id="161" w:author="LCRA 061125" w:date="2025-06-11T14:42:00Z" w16du:dateUtc="2025-06-11T19:42:00Z">
          <w:r w:rsidRPr="00C30A79" w:rsidDel="00C30A79">
            <w:rPr>
              <w:sz w:val="24"/>
              <w:szCs w:val="24"/>
            </w:rPr>
            <w:delText>S</w:delText>
          </w:r>
        </w:del>
      </w:ins>
      <w:ins w:id="162" w:author="ERCOT [2]" w:date="2025-05-05T22:15:00Z" w16du:dateUtc="2025-05-06T03:15:00Z">
        <w:del w:id="163" w:author="LCRA 061125" w:date="2025-06-11T14:42:00Z" w16du:dateUtc="2025-06-11T19:42:00Z">
          <w:r w:rsidRPr="00C30A79" w:rsidDel="00C30A79">
            <w:rPr>
              <w:sz w:val="24"/>
              <w:szCs w:val="24"/>
            </w:rPr>
            <w:delText>uspension of Operations of</w:delText>
          </w:r>
        </w:del>
      </w:ins>
      <w:ins w:id="164" w:author="ERCOT [2]" w:date="2025-05-05T22:16:00Z" w16du:dateUtc="2025-05-06T03:16:00Z">
        <w:del w:id="165" w:author="LCRA 061125" w:date="2025-06-11T14:42:00Z" w16du:dateUtc="2025-06-11T19:42:00Z">
          <w:r w:rsidRPr="00C30A79" w:rsidDel="00C30A79">
            <w:rPr>
              <w:sz w:val="24"/>
              <w:szCs w:val="24"/>
            </w:rPr>
            <w:delText xml:space="preserve"> a Generat</w:delText>
          </w:r>
        </w:del>
      </w:ins>
      <w:ins w:id="166" w:author="ERCOT [2]" w:date="2025-05-22T13:38:00Z" w16du:dateUtc="2025-05-22T18:38:00Z">
        <w:del w:id="167" w:author="LCRA 061125" w:date="2025-06-11T14:42:00Z" w16du:dateUtc="2025-06-11T19:42:00Z">
          <w:r w:rsidRPr="00C30A79" w:rsidDel="00C30A79">
            <w:rPr>
              <w:sz w:val="24"/>
              <w:szCs w:val="24"/>
            </w:rPr>
            <w:delText>ion</w:delText>
          </w:r>
        </w:del>
      </w:ins>
      <w:ins w:id="168" w:author="ERCOT [2]" w:date="2025-05-05T22:16:00Z" w16du:dateUtc="2025-05-06T03:16:00Z">
        <w:del w:id="169" w:author="LCRA 061125" w:date="2025-06-11T14:42:00Z" w16du:dateUtc="2025-06-11T19:42:00Z">
          <w:r w:rsidRPr="00C30A79" w:rsidDel="00C30A79">
            <w:rPr>
              <w:sz w:val="24"/>
              <w:szCs w:val="24"/>
            </w:rPr>
            <w:delText xml:space="preserve"> Resource;</w:delText>
          </w:r>
        </w:del>
      </w:ins>
    </w:p>
    <w:p w14:paraId="70905F53" w14:textId="4DF80C46" w:rsidR="00C30A79" w:rsidRPr="00C30A79" w:rsidDel="00C30A79" w:rsidRDefault="00C30A79" w:rsidP="00A46597">
      <w:pPr>
        <w:pStyle w:val="BodyTextNumbered"/>
        <w:rPr>
          <w:ins w:id="170" w:author="ERCOT [2]" w:date="2025-02-25T22:43:00Z"/>
          <w:del w:id="171" w:author="LCRA 061125" w:date="2025-06-11T14:42:00Z" w16du:dateUtc="2025-06-11T19:42:00Z"/>
          <w:sz w:val="24"/>
          <w:szCs w:val="24"/>
        </w:rPr>
      </w:pPr>
      <w:ins w:id="172" w:author="ERCOT [2]" w:date="2025-02-25T22:34:00Z">
        <w:del w:id="173" w:author="LCRA 061125" w:date="2025-06-11T14:42:00Z" w16du:dateUtc="2025-06-11T19:42:00Z">
          <w:r w:rsidRPr="00C30A79" w:rsidDel="00C30A79">
            <w:rPr>
              <w:sz w:val="24"/>
              <w:szCs w:val="24"/>
            </w:rPr>
            <w:delText>(</w:delText>
          </w:r>
        </w:del>
      </w:ins>
      <w:ins w:id="174" w:author="ERCOT [2]" w:date="2025-05-05T22:20:00Z" w16du:dateUtc="2025-05-06T03:20:00Z">
        <w:del w:id="175" w:author="LCRA 061125" w:date="2025-06-11T14:42:00Z" w16du:dateUtc="2025-06-11T19:42:00Z">
          <w:r w:rsidRPr="00C30A79" w:rsidDel="00C30A79">
            <w:rPr>
              <w:sz w:val="24"/>
              <w:szCs w:val="24"/>
            </w:rPr>
            <w:delText>c</w:delText>
          </w:r>
        </w:del>
      </w:ins>
      <w:ins w:id="176" w:author="ERCOT [2]" w:date="2025-02-25T22:34:00Z">
        <w:del w:id="177" w:author="LCRA 061125" w:date="2025-06-11T14:42:00Z" w16du:dateUtc="2025-06-11T19:42:00Z">
          <w:r w:rsidRPr="00C30A79" w:rsidDel="00C30A79">
            <w:rPr>
              <w:sz w:val="24"/>
              <w:szCs w:val="24"/>
            </w:rPr>
            <w:delText>)</w:delText>
          </w:r>
          <w:r w:rsidRPr="00C30A79" w:rsidDel="00C30A79">
            <w:rPr>
              <w:sz w:val="24"/>
              <w:szCs w:val="24"/>
            </w:rPr>
            <w:tab/>
          </w:r>
        </w:del>
      </w:ins>
      <w:ins w:id="178" w:author="ERCOT [2]" w:date="2025-02-25T22:35:00Z">
        <w:del w:id="179" w:author="LCRA 061125" w:date="2025-06-11T14:42:00Z" w16du:dateUtc="2025-06-11T19:42:00Z">
          <w:r w:rsidRPr="00C30A79" w:rsidDel="00C30A79">
            <w:rPr>
              <w:sz w:val="24"/>
              <w:szCs w:val="24"/>
            </w:rPr>
            <w:delText xml:space="preserve">The </w:delText>
          </w:r>
        </w:del>
      </w:ins>
      <w:ins w:id="180" w:author="ERCOT [2]" w:date="2025-05-23T12:37:00Z" w16du:dateUtc="2025-05-23T17:37:00Z">
        <w:del w:id="181" w:author="LCRA 061125" w:date="2025-06-11T14:42:00Z" w16du:dateUtc="2025-06-11T19:42:00Z">
          <w:r w:rsidRPr="00C30A79" w:rsidDel="00C30A79">
            <w:rPr>
              <w:sz w:val="24"/>
              <w:szCs w:val="24"/>
            </w:rPr>
            <w:delText>Re</w:delText>
          </w:r>
        </w:del>
      </w:ins>
      <w:ins w:id="182" w:author="ERCOT [2]" w:date="2025-05-23T12:38:00Z" w16du:dateUtc="2025-05-23T17:38:00Z">
        <w:del w:id="183" w:author="LCRA 061125" w:date="2025-06-11T14:42:00Z" w16du:dateUtc="2025-06-11T19:42:00Z">
          <w:r w:rsidRPr="00C30A79" w:rsidDel="00C30A79">
            <w:rPr>
              <w:sz w:val="24"/>
              <w:szCs w:val="24"/>
            </w:rPr>
            <w:delText xml:space="preserve">source will be </w:delText>
          </w:r>
        </w:del>
      </w:ins>
      <w:ins w:id="184" w:author="ERCOT [2]" w:date="2025-05-23T12:39:00Z" w16du:dateUtc="2025-05-23T17:39:00Z">
        <w:del w:id="185" w:author="LCRA 061125" w:date="2025-06-11T14:42:00Z" w16du:dateUtc="2025-06-11T19:42:00Z">
          <w:r w:rsidRPr="00C30A79" w:rsidDel="00C30A79">
            <w:rPr>
              <w:sz w:val="24"/>
              <w:szCs w:val="24"/>
            </w:rPr>
            <w:delText>unable to oper</w:delText>
          </w:r>
        </w:del>
      </w:ins>
      <w:ins w:id="186" w:author="ERCOT [2]" w:date="2025-05-23T12:40:00Z" w16du:dateUtc="2025-05-23T17:40:00Z">
        <w:del w:id="187" w:author="LCRA 061125" w:date="2025-06-11T14:42:00Z" w16du:dateUtc="2025-06-11T19:42:00Z">
          <w:r w:rsidRPr="00C30A79" w:rsidDel="00C30A79">
            <w:rPr>
              <w:sz w:val="24"/>
              <w:szCs w:val="24"/>
            </w:rPr>
            <w:delText xml:space="preserve">ate </w:delText>
          </w:r>
        </w:del>
      </w:ins>
      <w:ins w:id="188" w:author="ERCOT [2]" w:date="2025-05-23T13:01:00Z" w16du:dateUtc="2025-05-23T18:01:00Z">
        <w:del w:id="189" w:author="LCRA 061125" w:date="2025-06-11T14:42:00Z" w16du:dateUtc="2025-06-11T19:42:00Z">
          <w:r w:rsidRPr="00C30A79" w:rsidDel="00C30A79">
            <w:rPr>
              <w:sz w:val="24"/>
              <w:szCs w:val="24"/>
            </w:rPr>
            <w:delText>due to</w:delText>
          </w:r>
        </w:del>
      </w:ins>
      <w:ins w:id="190" w:author="ERCOT [2]" w:date="2025-05-23T12:38:00Z" w16du:dateUtc="2025-05-23T17:38:00Z">
        <w:del w:id="191" w:author="LCRA 061125" w:date="2025-06-11T14:42:00Z" w16du:dateUtc="2025-06-11T19:42:00Z">
          <w:r w:rsidRPr="00C30A79" w:rsidDel="00C30A79">
            <w:rPr>
              <w:sz w:val="24"/>
              <w:szCs w:val="24"/>
            </w:rPr>
            <w:delText xml:space="preserve"> a </w:delText>
          </w:r>
        </w:del>
      </w:ins>
      <w:ins w:id="192" w:author="ERCOT [2]" w:date="2025-05-23T12:39:00Z" w16du:dateUtc="2025-05-23T17:39:00Z">
        <w:del w:id="193" w:author="LCRA 061125" w:date="2025-06-11T14:42:00Z" w16du:dateUtc="2025-06-11T19:42:00Z">
          <w:r w:rsidRPr="00C30A79" w:rsidDel="00C30A79">
            <w:rPr>
              <w:sz w:val="24"/>
              <w:szCs w:val="24"/>
            </w:rPr>
            <w:delText>Planned T</w:delText>
          </w:r>
        </w:del>
      </w:ins>
      <w:ins w:id="194" w:author="ERCOT [2]" w:date="2025-05-23T12:38:00Z" w16du:dateUtc="2025-05-23T17:38:00Z">
        <w:del w:id="195" w:author="LCRA 061125" w:date="2025-06-11T14:42:00Z" w16du:dateUtc="2025-06-11T19:42:00Z">
          <w:r w:rsidRPr="00C30A79" w:rsidDel="00C30A79">
            <w:rPr>
              <w:sz w:val="24"/>
              <w:szCs w:val="24"/>
            </w:rPr>
            <w:delText>ransmis</w:delText>
          </w:r>
        </w:del>
      </w:ins>
      <w:ins w:id="196" w:author="ERCOT [2]" w:date="2025-05-23T12:39:00Z" w16du:dateUtc="2025-05-23T17:39:00Z">
        <w:del w:id="197" w:author="LCRA 061125" w:date="2025-06-11T14:42:00Z" w16du:dateUtc="2025-06-11T19:42:00Z">
          <w:r w:rsidRPr="00C30A79" w:rsidDel="00C30A79">
            <w:rPr>
              <w:sz w:val="24"/>
              <w:szCs w:val="24"/>
            </w:rPr>
            <w:delText xml:space="preserve">sion Outage </w:delText>
          </w:r>
        </w:del>
      </w:ins>
      <w:ins w:id="198" w:author="ERCOT [2]" w:date="2025-05-23T13:01:00Z" w16du:dateUtc="2025-05-23T18:01:00Z">
        <w:del w:id="199" w:author="LCRA 061125" w:date="2025-06-11T14:42:00Z" w16du:dateUtc="2025-06-11T19:42:00Z">
          <w:r w:rsidRPr="00C30A79" w:rsidDel="00C30A79">
            <w:rPr>
              <w:sz w:val="24"/>
              <w:szCs w:val="24"/>
            </w:rPr>
            <w:delText xml:space="preserve">that is </w:delText>
          </w:r>
        </w:del>
      </w:ins>
      <w:ins w:id="200" w:author="ERCOT [2]" w:date="2025-05-23T12:39:00Z" w16du:dateUtc="2025-05-23T17:39:00Z">
        <w:del w:id="201" w:author="LCRA 061125" w:date="2025-06-11T14:42:00Z" w16du:dateUtc="2025-06-11T19:42:00Z">
          <w:r w:rsidRPr="00C30A79" w:rsidDel="00C30A79">
            <w:rPr>
              <w:sz w:val="24"/>
              <w:szCs w:val="24"/>
            </w:rPr>
            <w:delText xml:space="preserve">needed </w:delText>
          </w:r>
        </w:del>
      </w:ins>
      <w:ins w:id="202" w:author="ERCOT [2]" w:date="2025-02-25T22:35:00Z">
        <w:del w:id="203" w:author="LCRA 061125" w:date="2025-06-11T14:42:00Z" w16du:dateUtc="2025-06-11T19:42:00Z">
          <w:r w:rsidRPr="00C30A79" w:rsidDel="00C30A79">
            <w:rPr>
              <w:sz w:val="24"/>
              <w:szCs w:val="24"/>
            </w:rPr>
            <w:delText xml:space="preserve">to support the </w:delText>
          </w:r>
        </w:del>
      </w:ins>
      <w:ins w:id="204" w:author="ERCOT [2]" w:date="2025-02-25T22:36:00Z">
        <w:del w:id="205" w:author="LCRA 061125" w:date="2025-06-11T14:42:00Z" w16du:dateUtc="2025-06-11T19:42:00Z">
          <w:r w:rsidRPr="00C30A79" w:rsidDel="00C30A79">
            <w:rPr>
              <w:sz w:val="24"/>
              <w:szCs w:val="24"/>
            </w:rPr>
            <w:delText xml:space="preserve">interconnection of </w:delText>
          </w:r>
        </w:del>
      </w:ins>
      <w:ins w:id="206" w:author="ERCOT [2]" w:date="2025-05-22T13:38:00Z" w16du:dateUtc="2025-05-22T18:38:00Z">
        <w:del w:id="207" w:author="LCRA 061125" w:date="2025-06-11T14:42:00Z" w16du:dateUtc="2025-06-11T19:42:00Z">
          <w:r w:rsidRPr="00C30A79" w:rsidDel="00C30A79">
            <w:rPr>
              <w:sz w:val="24"/>
              <w:szCs w:val="24"/>
            </w:rPr>
            <w:delText xml:space="preserve">a </w:delText>
          </w:r>
        </w:del>
      </w:ins>
      <w:ins w:id="208" w:author="ERCOT [2]" w:date="2025-02-25T22:36:00Z">
        <w:del w:id="209" w:author="LCRA 061125" w:date="2025-06-11T14:42:00Z" w16du:dateUtc="2025-06-11T19:42:00Z">
          <w:r w:rsidRPr="00C30A79" w:rsidDel="00C30A79">
            <w:rPr>
              <w:sz w:val="24"/>
              <w:szCs w:val="24"/>
            </w:rPr>
            <w:delText xml:space="preserve">new facility </w:delText>
          </w:r>
        </w:del>
      </w:ins>
      <w:ins w:id="210" w:author="ERCOT [2]" w:date="2025-02-25T22:37:00Z">
        <w:del w:id="211" w:author="LCRA 061125" w:date="2025-06-11T14:42:00Z" w16du:dateUtc="2025-06-11T19:42:00Z">
          <w:r w:rsidRPr="00C30A79" w:rsidDel="00C30A79">
            <w:rPr>
              <w:sz w:val="24"/>
              <w:szCs w:val="24"/>
            </w:rPr>
            <w:delText xml:space="preserve">as described in the </w:delText>
          </w:r>
        </w:del>
      </w:ins>
      <w:ins w:id="212" w:author="ERCOT [2]" w:date="2025-02-25T22:38:00Z">
        <w:del w:id="213" w:author="LCRA 061125" w:date="2025-06-11T14:42:00Z" w16du:dateUtc="2025-06-11T19:42:00Z">
          <w:r w:rsidRPr="00C30A79" w:rsidDel="00C30A79">
            <w:rPr>
              <w:sz w:val="24"/>
              <w:szCs w:val="24"/>
            </w:rPr>
            <w:delText>Public Utility Regulatory Act (PURA)</w:delText>
          </w:r>
        </w:del>
      </w:ins>
      <w:ins w:id="214" w:author="ERCOT [2]" w:date="2025-05-23T13:04:00Z" w16du:dateUtc="2025-05-23T18:04:00Z">
        <w:del w:id="215" w:author="LCRA 061125" w:date="2025-06-11T14:42:00Z" w16du:dateUtc="2025-06-11T19:42:00Z">
          <w:r w:rsidRPr="00C30A79" w:rsidDel="00C30A79">
            <w:rPr>
              <w:sz w:val="24"/>
              <w:szCs w:val="24"/>
            </w:rPr>
            <w:delText xml:space="preserve">, TEX. UTIL. CODE ANN. </w:delText>
          </w:r>
        </w:del>
      </w:ins>
      <w:ins w:id="216" w:author="ERCOT [2]" w:date="2025-02-25T22:38:00Z">
        <w:del w:id="217" w:author="LCRA 061125" w:date="2025-06-11T14:42:00Z" w16du:dateUtc="2025-06-11T19:42:00Z">
          <w:r w:rsidRPr="00C30A79" w:rsidDel="00C30A79">
            <w:rPr>
              <w:sz w:val="24"/>
              <w:szCs w:val="24"/>
            </w:rPr>
            <w:delText xml:space="preserve"> § 3</w:delText>
          </w:r>
        </w:del>
      </w:ins>
      <w:ins w:id="218" w:author="ERCOT [2]" w:date="2025-02-25T22:39:00Z">
        <w:del w:id="219" w:author="LCRA 061125" w:date="2025-06-11T14:42:00Z" w16du:dateUtc="2025-06-11T19:42:00Z">
          <w:r w:rsidRPr="00C30A79" w:rsidDel="00C30A79">
            <w:rPr>
              <w:sz w:val="24"/>
              <w:szCs w:val="24"/>
            </w:rPr>
            <w:delText>5</w:delText>
          </w:r>
        </w:del>
      </w:ins>
      <w:ins w:id="220" w:author="ERCOT [2]" w:date="2025-02-25T22:38:00Z">
        <w:del w:id="221" w:author="LCRA 061125" w:date="2025-06-11T14:42:00Z" w16du:dateUtc="2025-06-11T19:42:00Z">
          <w:r w:rsidRPr="00C30A79" w:rsidDel="00C30A79">
            <w:rPr>
              <w:sz w:val="24"/>
              <w:szCs w:val="24"/>
            </w:rPr>
            <w:delText>.</w:delText>
          </w:r>
        </w:del>
      </w:ins>
      <w:ins w:id="222" w:author="ERCOT [2]" w:date="2025-02-25T22:39:00Z">
        <w:del w:id="223" w:author="LCRA 061125" w:date="2025-06-11T14:42:00Z" w16du:dateUtc="2025-06-11T19:42:00Z">
          <w:r w:rsidRPr="00C30A79" w:rsidDel="00C30A79">
            <w:rPr>
              <w:sz w:val="24"/>
              <w:szCs w:val="24"/>
            </w:rPr>
            <w:delText>005(d)</w:delText>
          </w:r>
        </w:del>
      </w:ins>
      <w:ins w:id="224" w:author="ERCOT [2]" w:date="2025-02-25T22:43:00Z">
        <w:del w:id="225" w:author="LCRA 061125" w:date="2025-06-11T14:42:00Z" w16du:dateUtc="2025-06-11T19:42:00Z">
          <w:r w:rsidRPr="00C30A79" w:rsidDel="00C30A79">
            <w:rPr>
              <w:sz w:val="24"/>
              <w:szCs w:val="24"/>
            </w:rPr>
            <w:delText>;</w:delText>
          </w:r>
        </w:del>
      </w:ins>
      <w:ins w:id="226" w:author="ERCOT [2]" w:date="2025-02-25T22:47:00Z">
        <w:del w:id="227" w:author="LCRA 061125" w:date="2025-06-11T14:42:00Z" w16du:dateUtc="2025-06-11T19:42:00Z">
          <w:r w:rsidRPr="00C30A79" w:rsidDel="00C30A79">
            <w:rPr>
              <w:sz w:val="24"/>
              <w:szCs w:val="24"/>
            </w:rPr>
            <w:delText xml:space="preserve"> </w:delText>
          </w:r>
        </w:del>
      </w:ins>
      <w:ins w:id="228" w:author="ERCOT [2]" w:date="2025-05-05T22:14:00Z" w16du:dateUtc="2025-05-06T03:14:00Z">
        <w:del w:id="229" w:author="LCRA 061125" w:date="2025-06-11T14:42:00Z" w16du:dateUtc="2025-06-11T19:42:00Z">
          <w:r w:rsidRPr="00C30A79" w:rsidDel="00C30A79">
            <w:rPr>
              <w:sz w:val="24"/>
              <w:szCs w:val="24"/>
            </w:rPr>
            <w:delText>or</w:delText>
          </w:r>
        </w:del>
      </w:ins>
    </w:p>
    <w:p w14:paraId="7C8A7048" w14:textId="77777777" w:rsidR="00C30A79" w:rsidRDefault="00C30A79" w:rsidP="00C30A79">
      <w:pPr>
        <w:pStyle w:val="BodyTextNumbered"/>
        <w:rPr>
          <w:sz w:val="24"/>
          <w:szCs w:val="24"/>
        </w:rPr>
      </w:pPr>
      <w:ins w:id="230" w:author="ERCOT [2]" w:date="2025-02-25T22:43:00Z">
        <w:del w:id="231" w:author="LCRA 061125" w:date="2025-06-11T14:42:00Z" w16du:dateUtc="2025-06-11T19:42:00Z">
          <w:r w:rsidRPr="00C30A79" w:rsidDel="00C30A79">
            <w:rPr>
              <w:sz w:val="24"/>
              <w:szCs w:val="24"/>
            </w:rPr>
            <w:delText>(</w:delText>
          </w:r>
        </w:del>
      </w:ins>
      <w:ins w:id="232" w:author="ERCOT [2]" w:date="2025-05-05T22:20:00Z" w16du:dateUtc="2025-05-06T03:20:00Z">
        <w:del w:id="233" w:author="LCRA 061125" w:date="2025-06-11T14:42:00Z" w16du:dateUtc="2025-06-11T19:42:00Z">
          <w:r w:rsidRPr="00C30A79" w:rsidDel="00C30A79">
            <w:rPr>
              <w:sz w:val="24"/>
              <w:szCs w:val="24"/>
            </w:rPr>
            <w:delText>d</w:delText>
          </w:r>
        </w:del>
      </w:ins>
      <w:ins w:id="234" w:author="ERCOT [2]" w:date="2025-02-25T22:43:00Z">
        <w:del w:id="235" w:author="LCRA 061125" w:date="2025-06-11T14:42:00Z" w16du:dateUtc="2025-06-11T19:42:00Z">
          <w:r w:rsidRPr="00C30A79" w:rsidDel="00C30A79">
            <w:rPr>
              <w:sz w:val="24"/>
              <w:szCs w:val="24"/>
            </w:rPr>
            <w:delText>)</w:delText>
          </w:r>
          <w:r w:rsidRPr="00C30A79" w:rsidDel="00C30A79">
            <w:rPr>
              <w:sz w:val="24"/>
              <w:szCs w:val="24"/>
            </w:rPr>
            <w:tab/>
            <w:delText xml:space="preserve">The </w:delText>
          </w:r>
        </w:del>
      </w:ins>
      <w:ins w:id="236" w:author="ERCOT [2]" w:date="2025-05-23T12:40:00Z" w16du:dateUtc="2025-05-23T17:40:00Z">
        <w:del w:id="237" w:author="LCRA 061125" w:date="2025-06-11T14:42:00Z" w16du:dateUtc="2025-06-11T19:42:00Z">
          <w:r w:rsidRPr="00C30A79" w:rsidDel="00C30A79">
            <w:rPr>
              <w:sz w:val="24"/>
              <w:szCs w:val="24"/>
            </w:rPr>
            <w:delText xml:space="preserve">Resource </w:delText>
          </w:r>
        </w:del>
      </w:ins>
      <w:ins w:id="238" w:author="ERCOT [2]" w:date="2025-05-23T13:05:00Z" w16du:dateUtc="2025-05-23T18:05:00Z">
        <w:del w:id="239" w:author="LCRA 061125" w:date="2025-06-11T14:42:00Z" w16du:dateUtc="2025-06-11T19:42:00Z">
          <w:r w:rsidRPr="00C30A79" w:rsidDel="00C30A79">
            <w:rPr>
              <w:sz w:val="24"/>
              <w:szCs w:val="24"/>
            </w:rPr>
            <w:delText xml:space="preserve">must </w:delText>
          </w:r>
        </w:del>
      </w:ins>
      <w:ins w:id="240" w:author="ERCOT [2]" w:date="2025-02-25T22:47:00Z">
        <w:del w:id="241" w:author="LCRA 061125" w:date="2025-06-11T14:42:00Z" w16du:dateUtc="2025-06-11T19:42:00Z">
          <w:r w:rsidRPr="00C30A79" w:rsidDel="00C30A79">
            <w:rPr>
              <w:sz w:val="24"/>
              <w:szCs w:val="24"/>
            </w:rPr>
            <w:delText>take</w:delText>
          </w:r>
        </w:del>
      </w:ins>
      <w:ins w:id="242" w:author="ERCOT [2]" w:date="2025-05-23T13:06:00Z" w16du:dateUtc="2025-05-23T18:06:00Z">
        <w:del w:id="243" w:author="LCRA 061125" w:date="2025-06-11T14:42:00Z" w16du:dateUtc="2025-06-11T19:42:00Z">
          <w:r w:rsidRPr="00C30A79" w:rsidDel="00C30A79">
            <w:rPr>
              <w:sz w:val="24"/>
              <w:szCs w:val="24"/>
            </w:rPr>
            <w:delText xml:space="preserve"> </w:delText>
          </w:r>
        </w:del>
      </w:ins>
      <w:ins w:id="244" w:author="ERCOT [2]" w:date="2025-05-23T12:43:00Z" w16du:dateUtc="2025-05-23T17:43:00Z">
        <w:del w:id="245" w:author="LCRA 061125" w:date="2025-06-11T14:42:00Z" w16du:dateUtc="2025-06-11T19:42:00Z">
          <w:r w:rsidRPr="00C30A79" w:rsidDel="00C30A79">
            <w:rPr>
              <w:sz w:val="24"/>
              <w:szCs w:val="24"/>
            </w:rPr>
            <w:delText xml:space="preserve">an Outage to </w:delText>
          </w:r>
        </w:del>
      </w:ins>
      <w:ins w:id="246" w:author="ERCOT [2]" w:date="2025-05-22T14:21:00Z" w16du:dateUtc="2025-05-22T19:21:00Z">
        <w:del w:id="247" w:author="LCRA 061125" w:date="2025-06-11T14:42:00Z" w16du:dateUtc="2025-06-11T19:42:00Z">
          <w:r w:rsidRPr="00C30A79" w:rsidDel="00C30A79">
            <w:rPr>
              <w:sz w:val="24"/>
              <w:szCs w:val="24"/>
            </w:rPr>
            <w:delText>make improvements</w:delText>
          </w:r>
        </w:del>
      </w:ins>
      <w:ins w:id="248" w:author="ERCOT [2]" w:date="2025-02-25T22:47:00Z">
        <w:del w:id="249" w:author="LCRA 061125" w:date="2025-06-11T14:42:00Z" w16du:dateUtc="2025-06-11T19:42:00Z">
          <w:r w:rsidRPr="00C30A79" w:rsidDel="00C30A79">
            <w:rPr>
              <w:sz w:val="24"/>
              <w:szCs w:val="24"/>
            </w:rPr>
            <w:delText xml:space="preserve"> </w:delText>
          </w:r>
        </w:del>
      </w:ins>
      <w:ins w:id="250" w:author="ERCOT [2]" w:date="2025-05-23T12:42:00Z" w16du:dateUtc="2025-05-23T17:42:00Z">
        <w:del w:id="251" w:author="LCRA 061125" w:date="2025-06-11T14:42:00Z" w16du:dateUtc="2025-06-11T19:42:00Z">
          <w:r w:rsidRPr="00C30A79" w:rsidDel="00C30A79">
            <w:rPr>
              <w:sz w:val="24"/>
              <w:szCs w:val="24"/>
            </w:rPr>
            <w:delText xml:space="preserve">necessary </w:delText>
          </w:r>
        </w:del>
      </w:ins>
      <w:ins w:id="252" w:author="ERCOT [2]" w:date="2025-02-25T22:47:00Z">
        <w:del w:id="253" w:author="LCRA 061125" w:date="2025-06-11T14:42:00Z" w16du:dateUtc="2025-06-11T19:42:00Z">
          <w:r w:rsidRPr="00C30A79" w:rsidDel="00C30A79">
            <w:rPr>
              <w:sz w:val="24"/>
              <w:szCs w:val="24"/>
            </w:rPr>
            <w:delText xml:space="preserve">to </w:delText>
          </w:r>
        </w:del>
      </w:ins>
      <w:ins w:id="254" w:author="ERCOT [2]" w:date="2025-02-25T22:44:00Z">
        <w:del w:id="255" w:author="LCRA 061125" w:date="2025-06-11T14:42:00Z" w16du:dateUtc="2025-06-11T19:42:00Z">
          <w:r w:rsidRPr="00C30A79" w:rsidDel="00C30A79">
            <w:rPr>
              <w:sz w:val="24"/>
              <w:szCs w:val="24"/>
            </w:rPr>
            <w:delText xml:space="preserve">meet </w:delText>
          </w:r>
        </w:del>
      </w:ins>
      <w:ins w:id="256" w:author="ERCOT [2]" w:date="2025-02-25T22:47:00Z">
        <w:del w:id="257" w:author="LCRA 061125" w:date="2025-06-11T14:42:00Z" w16du:dateUtc="2025-06-11T19:42:00Z">
          <w:r w:rsidRPr="00C30A79" w:rsidDel="00C30A79">
            <w:rPr>
              <w:sz w:val="24"/>
              <w:szCs w:val="24"/>
            </w:rPr>
            <w:delText xml:space="preserve">state or federal </w:delText>
          </w:r>
        </w:del>
      </w:ins>
      <w:ins w:id="258" w:author="ERCOT [2]" w:date="2025-02-25T22:44:00Z">
        <w:del w:id="259" w:author="LCRA 061125" w:date="2025-06-11T14:42:00Z" w16du:dateUtc="2025-06-11T19:42:00Z">
          <w:r w:rsidRPr="00C30A79" w:rsidDel="00C30A79">
            <w:rPr>
              <w:sz w:val="24"/>
              <w:szCs w:val="24"/>
            </w:rPr>
            <w:delText>regulatory</w:delText>
          </w:r>
        </w:del>
      </w:ins>
      <w:ins w:id="260" w:author="ERCOT [2]" w:date="2025-02-25T22:47:00Z">
        <w:del w:id="261" w:author="LCRA 061125" w:date="2025-06-11T14:42:00Z" w16du:dateUtc="2025-06-11T19:42:00Z">
          <w:r w:rsidRPr="00C30A79" w:rsidDel="00C30A79">
            <w:rPr>
              <w:sz w:val="24"/>
              <w:szCs w:val="24"/>
            </w:rPr>
            <w:delText xml:space="preserve"> environmental requirements</w:delText>
          </w:r>
        </w:del>
      </w:ins>
      <w:ins w:id="262" w:author="ERCOT [2]" w:date="2025-05-22T14:01:00Z" w16du:dateUtc="2025-05-22T19:01:00Z">
        <w:del w:id="263" w:author="LCRA 061125" w:date="2025-06-11T14:42:00Z" w16du:dateUtc="2025-06-11T19:42:00Z">
          <w:r w:rsidRPr="00C30A79" w:rsidDel="00C30A79">
            <w:rPr>
              <w:sz w:val="24"/>
              <w:szCs w:val="24"/>
            </w:rPr>
            <w:delText xml:space="preserve"> </w:delText>
          </w:r>
        </w:del>
      </w:ins>
      <w:ins w:id="264" w:author="ERCOT [2]" w:date="2025-05-23T13:05:00Z" w16du:dateUtc="2025-05-23T18:05:00Z">
        <w:del w:id="265" w:author="LCRA 061125" w:date="2025-06-11T14:42:00Z" w16du:dateUtc="2025-06-11T19:42:00Z">
          <w:r w:rsidRPr="00C30A79" w:rsidDel="00C30A79">
            <w:rPr>
              <w:sz w:val="24"/>
              <w:szCs w:val="24"/>
            </w:rPr>
            <w:delText>that would</w:delText>
          </w:r>
        </w:del>
      </w:ins>
      <w:ins w:id="266" w:author="ERCOT [2]" w:date="2025-05-22T14:01:00Z" w16du:dateUtc="2025-05-22T19:01:00Z">
        <w:del w:id="267" w:author="LCRA 061125" w:date="2025-06-11T14:42:00Z" w16du:dateUtc="2025-06-11T19:42:00Z">
          <w:r w:rsidRPr="00C30A79" w:rsidDel="00C30A79">
            <w:rPr>
              <w:sz w:val="24"/>
              <w:szCs w:val="24"/>
            </w:rPr>
            <w:delText xml:space="preserve"> </w:delText>
          </w:r>
        </w:del>
      </w:ins>
      <w:ins w:id="268" w:author="ERCOT [2]" w:date="2025-05-23T13:06:00Z" w16du:dateUtc="2025-05-23T18:06:00Z">
        <w:del w:id="269" w:author="LCRA 061125" w:date="2025-06-11T14:42:00Z" w16du:dateUtc="2025-06-11T19:42:00Z">
          <w:r w:rsidRPr="00C30A79" w:rsidDel="00C30A79">
            <w:rPr>
              <w:sz w:val="24"/>
              <w:szCs w:val="24"/>
            </w:rPr>
            <w:delText xml:space="preserve">otherwise </w:delText>
          </w:r>
        </w:del>
      </w:ins>
      <w:ins w:id="270" w:author="ERCOT [2]" w:date="2025-05-22T14:01:00Z" w16du:dateUtc="2025-05-22T19:01:00Z">
        <w:del w:id="271" w:author="LCRA 061125" w:date="2025-06-11T14:42:00Z" w16du:dateUtc="2025-06-11T19:42:00Z">
          <w:r w:rsidRPr="00C30A79" w:rsidDel="00C30A79">
            <w:rPr>
              <w:sz w:val="24"/>
              <w:szCs w:val="24"/>
            </w:rPr>
            <w:delText xml:space="preserve">prevent </w:delText>
          </w:r>
        </w:del>
      </w:ins>
      <w:ins w:id="272" w:author="ERCOT [2]" w:date="2025-05-23T12:44:00Z" w16du:dateUtc="2025-05-23T17:44:00Z">
        <w:del w:id="273" w:author="LCRA 061125" w:date="2025-06-11T14:42:00Z" w16du:dateUtc="2025-06-11T19:42:00Z">
          <w:r w:rsidRPr="00C30A79" w:rsidDel="00C30A79">
            <w:rPr>
              <w:sz w:val="24"/>
              <w:szCs w:val="24"/>
            </w:rPr>
            <w:delText xml:space="preserve">the Resource </w:delText>
          </w:r>
        </w:del>
      </w:ins>
      <w:ins w:id="274" w:author="ERCOT [2]" w:date="2025-05-23T13:06:00Z" w16du:dateUtc="2025-05-23T18:06:00Z">
        <w:del w:id="275" w:author="LCRA 061125" w:date="2025-06-11T14:42:00Z" w16du:dateUtc="2025-06-11T19:42:00Z">
          <w:r w:rsidRPr="00C30A79" w:rsidDel="00C30A79">
            <w:rPr>
              <w:sz w:val="24"/>
              <w:szCs w:val="24"/>
            </w:rPr>
            <w:delText>from operating</w:delText>
          </w:r>
        </w:del>
      </w:ins>
      <w:del w:id="276" w:author="LCRA 061125" w:date="2025-06-11T14:42:00Z" w16du:dateUtc="2025-06-11T19:42:00Z">
        <w:r w:rsidRPr="00C30A79" w:rsidDel="00C30A79">
          <w:rPr>
            <w:sz w:val="24"/>
            <w:szCs w:val="24"/>
          </w:rPr>
          <w:delText>.</w:delText>
        </w:r>
      </w:del>
      <w:bookmarkStart w:id="277" w:name="_Toc400526080"/>
      <w:bookmarkStart w:id="278" w:name="_Toc405534398"/>
      <w:bookmarkStart w:id="279" w:name="_Toc406570411"/>
      <w:bookmarkStart w:id="280" w:name="_Toc410910563"/>
      <w:bookmarkStart w:id="281" w:name="_Toc411840991"/>
      <w:bookmarkStart w:id="282" w:name="_Toc422146953"/>
      <w:bookmarkStart w:id="283" w:name="_Toc433020549"/>
      <w:bookmarkStart w:id="284" w:name="_Toc437261990"/>
      <w:bookmarkStart w:id="285" w:name="_Toc478375161"/>
      <w:bookmarkStart w:id="286" w:name="_Toc189040099"/>
      <w:bookmarkStart w:id="287" w:name="_Toc204048495"/>
    </w:p>
    <w:p w14:paraId="22028FFA" w14:textId="6F50744C" w:rsidR="00614E60" w:rsidRPr="00C30A79" w:rsidRDefault="00614E60" w:rsidP="00C30A79">
      <w:pPr>
        <w:keepNext/>
        <w:widowControl w:val="0"/>
        <w:tabs>
          <w:tab w:val="left" w:pos="1260"/>
        </w:tabs>
        <w:spacing w:before="240" w:after="240"/>
        <w:ind w:left="1260" w:hanging="1260"/>
        <w:outlineLvl w:val="3"/>
        <w:rPr>
          <w:b/>
          <w:bCs/>
          <w:snapToGrid w:val="0"/>
        </w:rPr>
      </w:pPr>
      <w:r w:rsidRPr="00C30A79">
        <w:rPr>
          <w:b/>
          <w:bCs/>
          <w:snapToGrid w:val="0"/>
        </w:rPr>
        <w:t>3.1.6.4</w:t>
      </w:r>
      <w:r w:rsidRPr="00C30A79">
        <w:rPr>
          <w:b/>
          <w:bCs/>
          <w:snapToGrid w:val="0"/>
        </w:rPr>
        <w:tab/>
        <w:t>Approval of Changes to a Resource Outage Plan</w:t>
      </w:r>
      <w:bookmarkEnd w:id="277"/>
      <w:bookmarkEnd w:id="278"/>
      <w:bookmarkEnd w:id="279"/>
      <w:bookmarkEnd w:id="280"/>
      <w:bookmarkEnd w:id="281"/>
      <w:bookmarkEnd w:id="282"/>
      <w:bookmarkEnd w:id="283"/>
      <w:bookmarkEnd w:id="284"/>
      <w:bookmarkEnd w:id="285"/>
      <w:bookmarkEnd w:id="286"/>
      <w:r w:rsidRPr="00C30A79">
        <w:rPr>
          <w:b/>
          <w:bCs/>
          <w:snapToGrid w:val="0"/>
        </w:rPr>
        <w:t xml:space="preserve"> </w:t>
      </w:r>
    </w:p>
    <w:p w14:paraId="575A296F" w14:textId="77777777" w:rsidR="00614E60" w:rsidRPr="00614E60" w:rsidRDefault="00614E60">
      <w:pPr>
        <w:spacing w:after="240"/>
        <w:ind w:left="720" w:hanging="720"/>
        <w:rPr>
          <w:iCs/>
        </w:rPr>
      </w:pPr>
      <w:r w:rsidRPr="00614E60">
        <w:rPr>
          <w:iCs/>
        </w:rPr>
        <w:t>(1)</w:t>
      </w:r>
      <w:r w:rsidRPr="00614E60">
        <w:rPr>
          <w:iCs/>
        </w:rPr>
        <w:tab/>
        <w:t xml:space="preserve">A Resource Entity should request approval as soon as practicable from ERCOT for all changes to a previously approved Resource Outage plan.  </w:t>
      </w:r>
    </w:p>
    <w:p w14:paraId="38F46955" w14:textId="77777777" w:rsidR="00614E60" w:rsidRPr="00614E60" w:rsidRDefault="00614E60">
      <w:pPr>
        <w:spacing w:after="240"/>
        <w:ind w:left="720" w:hanging="720"/>
        <w:rPr>
          <w:iCs/>
        </w:rPr>
      </w:pPr>
      <w:r w:rsidRPr="00614E60">
        <w:rPr>
          <w:iCs/>
        </w:rPr>
        <w:t>(2)</w:t>
      </w:r>
      <w:r w:rsidRPr="00614E60">
        <w:rPr>
          <w:iCs/>
        </w:rPr>
        <w:tab/>
        <w:t>A Resource Entity must request approval from ERCOT for all changes to a previously approved Resource Planned Outage.</w:t>
      </w:r>
    </w:p>
    <w:p w14:paraId="1379ABD6" w14:textId="77777777" w:rsidR="00614E60" w:rsidRPr="00614E60" w:rsidRDefault="00614E60">
      <w:pPr>
        <w:spacing w:after="240"/>
        <w:ind w:left="1440" w:hanging="720"/>
      </w:pPr>
      <w:r w:rsidRPr="00614E60">
        <w:t>(a)</w:t>
      </w:r>
      <w:r w:rsidRPr="00614E60">
        <w:tab/>
        <w:t xml:space="preserve">ERCOT shall approve requests for changes to Resource Planned Outages and Maintenance Outages, except that: </w:t>
      </w:r>
    </w:p>
    <w:p w14:paraId="3DC1EEEF" w14:textId="77777777" w:rsidR="00614E60" w:rsidRPr="00614E60" w:rsidRDefault="00614E60">
      <w:pPr>
        <w:spacing w:after="240"/>
        <w:ind w:left="2160" w:hanging="720"/>
        <w:rPr>
          <w:bCs/>
        </w:rPr>
      </w:pPr>
      <w:r w:rsidRPr="00614E60">
        <w:t>(i)</w:t>
      </w:r>
      <w:r w:rsidRPr="00614E60">
        <w:tab/>
        <w:t xml:space="preserve">ERCOT shall reject a Resource Outage plan change request if the proposed approval would cause the aggregate MW of Resource Outages to exceed the </w:t>
      </w:r>
      <w:del w:id="288" w:author="ERCOT" w:date="2025-05-22T12:29:00Z" w16du:dateUtc="2025-05-22T17:29:00Z">
        <w:r w:rsidRPr="00614E60" w:rsidDel="0066671A">
          <w:delText>Maximum Daily Resource Planned Outage Capacity</w:delText>
        </w:r>
      </w:del>
      <w:ins w:id="289" w:author="ERCOT" w:date="2025-05-22T12:29:00Z" w16du:dateUtc="2025-05-22T17:29:00Z">
        <w:r w:rsidRPr="00614E60">
          <w:t>RPOL</w:t>
        </w:r>
      </w:ins>
      <w:r w:rsidRPr="00614E60">
        <w:rPr>
          <w:bCs/>
        </w:rPr>
        <w:t xml:space="preserve"> at any point during the duration of the proposed Resource Outage;</w:t>
      </w:r>
      <w:r w:rsidRPr="00614E60">
        <w:t xml:space="preserve"> </w:t>
      </w:r>
      <w:r w:rsidRPr="00614E60">
        <w:rPr>
          <w:bCs/>
        </w:rPr>
        <w:t>and</w:t>
      </w:r>
    </w:p>
    <w:p w14:paraId="53F81785" w14:textId="77777777" w:rsidR="00614E60" w:rsidRPr="00614E60" w:rsidRDefault="00614E60">
      <w:pPr>
        <w:spacing w:after="240"/>
        <w:ind w:left="2160" w:hanging="720"/>
      </w:pPr>
      <w:r w:rsidRPr="00614E60">
        <w:rPr>
          <w:bCs/>
        </w:rPr>
        <w:t>(ii)</w:t>
      </w:r>
      <w:r w:rsidRPr="00614E60">
        <w:rPr>
          <w:bCs/>
        </w:rPr>
        <w:tab/>
      </w:r>
      <w:r w:rsidRPr="00614E60">
        <w:t xml:space="preserve">ERCOT shall reject a Resource Outage plan change request if the proposed approval will impair ERCOT’s ability to meet applicable reliability standards, taking into consideration all previously approved and accepted Outages. </w:t>
      </w:r>
    </w:p>
    <w:p w14:paraId="6FAB3B34" w14:textId="77777777" w:rsidR="00614E60" w:rsidRPr="00614E60" w:rsidRDefault="00614E60">
      <w:pPr>
        <w:spacing w:after="240"/>
        <w:ind w:left="720" w:hanging="720"/>
        <w:rPr>
          <w:iCs/>
        </w:rPr>
      </w:pPr>
      <w:r w:rsidRPr="00614E60">
        <w:lastRenderedPageBreak/>
        <w:t>(3)</w:t>
      </w:r>
      <w:r w:rsidRPr="00614E60">
        <w:tab/>
        <w:t xml:space="preserve">Following approval, where ERCOT determines that the Resource Outage plan is expected to result in a violation of an ERCOT reliability criterion or that may result in a cancellation of a Transmission Facilities Planned Outage, </w:t>
      </w:r>
      <w:r w:rsidRPr="00614E60">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170B3DB1" w14:textId="77777777" w:rsidR="00614E60" w:rsidRPr="00614E60" w:rsidRDefault="00614E60">
      <w:pPr>
        <w:pStyle w:val="BodyTextNumbered"/>
        <w:rPr>
          <w:sz w:val="24"/>
          <w:szCs w:val="24"/>
        </w:rPr>
      </w:pPr>
      <w:r w:rsidRPr="00614E60">
        <w:rPr>
          <w:sz w:val="24"/>
          <w:szCs w:val="24"/>
        </w:rPr>
        <w:t>(4)</w:t>
      </w:r>
      <w:r w:rsidRPr="00614E60">
        <w:rPr>
          <w:sz w:val="24"/>
          <w:szCs w:val="24"/>
        </w:rP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287"/>
    </w:p>
    <w:p w14:paraId="254A7643" w14:textId="77777777" w:rsidR="00614E60" w:rsidRPr="00C30A79" w:rsidRDefault="00614E60" w:rsidP="00C30A79">
      <w:pPr>
        <w:keepNext/>
        <w:widowControl w:val="0"/>
        <w:tabs>
          <w:tab w:val="left" w:pos="1260"/>
        </w:tabs>
        <w:spacing w:before="240" w:after="240"/>
        <w:ind w:left="1260" w:hanging="1260"/>
        <w:outlineLvl w:val="3"/>
        <w:rPr>
          <w:b/>
          <w:bCs/>
          <w:snapToGrid w:val="0"/>
        </w:rPr>
      </w:pPr>
      <w:bookmarkStart w:id="290" w:name="_Toc400526084"/>
      <w:bookmarkStart w:id="291" w:name="_Toc405534402"/>
      <w:bookmarkStart w:id="292" w:name="_Toc406570415"/>
      <w:bookmarkStart w:id="293" w:name="_Toc410910567"/>
      <w:bookmarkStart w:id="294" w:name="_Toc411840995"/>
      <w:bookmarkStart w:id="295" w:name="_Toc422146957"/>
      <w:bookmarkStart w:id="296" w:name="_Toc433020553"/>
      <w:bookmarkStart w:id="297" w:name="_Toc437261994"/>
      <w:bookmarkStart w:id="298" w:name="_Toc478375165"/>
      <w:bookmarkStart w:id="299" w:name="_Toc193984131"/>
      <w:bookmarkStart w:id="300" w:name="_Toc189040108"/>
      <w:r w:rsidRPr="00C30A79">
        <w:rPr>
          <w:b/>
          <w:bCs/>
          <w:snapToGrid w:val="0"/>
        </w:rPr>
        <w:t>3.1.6.8</w:t>
      </w:r>
      <w:r w:rsidRPr="00C30A79">
        <w:rPr>
          <w:b/>
          <w:bCs/>
          <w:snapToGrid w:val="0"/>
        </w:rPr>
        <w:tab/>
        <w:t>Resource Outage Rejection Notice</w:t>
      </w:r>
      <w:bookmarkEnd w:id="290"/>
      <w:bookmarkEnd w:id="291"/>
      <w:bookmarkEnd w:id="292"/>
      <w:bookmarkEnd w:id="293"/>
      <w:bookmarkEnd w:id="294"/>
      <w:bookmarkEnd w:id="295"/>
      <w:bookmarkEnd w:id="296"/>
      <w:bookmarkEnd w:id="297"/>
      <w:bookmarkEnd w:id="298"/>
      <w:bookmarkEnd w:id="299"/>
    </w:p>
    <w:p w14:paraId="34A79C57" w14:textId="77777777" w:rsidR="00614E60" w:rsidRPr="00614E60" w:rsidRDefault="00614E60">
      <w:pPr>
        <w:spacing w:after="240"/>
        <w:ind w:left="720" w:hanging="720"/>
        <w:rPr>
          <w:iCs/>
        </w:rPr>
      </w:pPr>
      <w:r w:rsidRPr="00614E60">
        <w:rPr>
          <w:iCs/>
        </w:rPr>
        <w:t>(1)</w:t>
      </w:r>
      <w:r w:rsidRPr="00614E60">
        <w:rPr>
          <w:iCs/>
        </w:rPr>
        <w:tab/>
        <w:t>If ERCOT rejects a request for a Planned Outage, ERCOT shall provide the QSE a written or electronic rejection notice that includes:</w:t>
      </w:r>
    </w:p>
    <w:p w14:paraId="1D2591B2" w14:textId="77777777" w:rsidR="00614E60" w:rsidRPr="00614E60" w:rsidRDefault="00614E60">
      <w:pPr>
        <w:spacing w:after="240"/>
        <w:ind w:left="1440" w:hanging="720"/>
      </w:pPr>
      <w:r w:rsidRPr="00614E60">
        <w:t>(a)</w:t>
      </w:r>
      <w:r w:rsidRPr="00614E60">
        <w:tab/>
        <w:t>Specific reasons causing the rejection; or</w:t>
      </w:r>
    </w:p>
    <w:p w14:paraId="45531635" w14:textId="77777777" w:rsidR="00614E60" w:rsidRPr="00614E60" w:rsidRDefault="00614E60">
      <w:pPr>
        <w:spacing w:after="240"/>
        <w:ind w:left="1440" w:hanging="720"/>
      </w:pPr>
      <w:r w:rsidRPr="00614E60">
        <w:t>(b)</w:t>
      </w:r>
      <w:r w:rsidRPr="00614E60">
        <w:tab/>
        <w:t>Possible remedies or Resource schedule revisions, if any, that might mitigate the basis for rejection.</w:t>
      </w:r>
    </w:p>
    <w:p w14:paraId="1F87C01B" w14:textId="77777777" w:rsidR="00614E60" w:rsidRPr="00614E60" w:rsidRDefault="00614E60">
      <w:pPr>
        <w:spacing w:after="240"/>
        <w:ind w:left="720" w:hanging="720"/>
        <w:rPr>
          <w:iCs/>
        </w:rPr>
      </w:pPr>
      <w:r w:rsidRPr="00614E60">
        <w:rPr>
          <w:iCs/>
        </w:rPr>
        <w:t>(2)</w:t>
      </w:r>
      <w:r w:rsidRPr="00614E60">
        <w:rPr>
          <w:iCs/>
        </w:rPr>
        <w:tab/>
        <w:t>ERCOT may reject a Planned Outage of Resource facilities only:</w:t>
      </w:r>
    </w:p>
    <w:p w14:paraId="35E17EE9" w14:textId="77777777" w:rsidR="00614E60" w:rsidRPr="00614E60" w:rsidRDefault="00614E60">
      <w:pPr>
        <w:spacing w:after="240"/>
        <w:ind w:left="1440" w:hanging="720"/>
      </w:pPr>
      <w:r w:rsidRPr="00614E60">
        <w:t>(a)</w:t>
      </w:r>
      <w:r w:rsidRPr="00614E60">
        <w:tab/>
        <w:t>To protect the reliability or security of the ERCOT System;</w:t>
      </w:r>
    </w:p>
    <w:p w14:paraId="26CE85D7" w14:textId="77777777" w:rsidR="00614E60" w:rsidRPr="00614E60" w:rsidRDefault="00614E60">
      <w:pPr>
        <w:spacing w:after="240"/>
        <w:ind w:left="1440" w:hanging="720"/>
      </w:pPr>
      <w:r w:rsidRPr="00614E60">
        <w:t>(b)</w:t>
      </w:r>
      <w:r w:rsidRPr="00614E60">
        <w:tab/>
        <w:t>Due to insufficient information regarding the Outage;</w:t>
      </w:r>
    </w:p>
    <w:p w14:paraId="5BF150BC" w14:textId="77777777" w:rsidR="00614E60" w:rsidRPr="00614E60" w:rsidRDefault="00614E60">
      <w:pPr>
        <w:spacing w:after="240"/>
        <w:ind w:left="1440" w:hanging="720"/>
      </w:pPr>
      <w:r w:rsidRPr="00614E60">
        <w:t>(c)</w:t>
      </w:r>
      <w:r w:rsidRPr="00614E60">
        <w:tab/>
        <w:t>Due to failure to comply with submittal process requirements, as specified in these Protocols;</w:t>
      </w:r>
    </w:p>
    <w:p w14:paraId="53B32F03" w14:textId="77777777" w:rsidR="00614E60" w:rsidRPr="00614E60" w:rsidRDefault="00614E60">
      <w:pPr>
        <w:spacing w:after="240"/>
        <w:ind w:left="1440" w:hanging="720"/>
      </w:pPr>
      <w:r w:rsidRPr="00614E60">
        <w:t>(d)</w:t>
      </w:r>
      <w:r w:rsidRPr="00614E60">
        <w:tab/>
        <w:t>To stay within the</w:t>
      </w:r>
      <w:ins w:id="301" w:author="ERCOT" w:date="2025-05-22T12:26:00Z" w16du:dateUtc="2025-05-22T17:26:00Z">
        <w:r w:rsidRPr="00614E60">
          <w:t xml:space="preserve"> RPOL</w:t>
        </w:r>
      </w:ins>
      <w:del w:id="302" w:author="ERCOT" w:date="2025-05-22T12:26:00Z" w16du:dateUtc="2025-05-22T17:26:00Z">
        <w:r w:rsidRPr="00614E60" w:rsidDel="0066671A">
          <w:delText xml:space="preserve"> Maximum Daily Resource Planned Outage Capacity</w:delText>
        </w:r>
      </w:del>
      <w:r w:rsidRPr="00614E60">
        <w:t>; or</w:t>
      </w:r>
    </w:p>
    <w:p w14:paraId="1C1F6374" w14:textId="77777777" w:rsidR="00614E60" w:rsidRPr="00614E60" w:rsidRDefault="00614E60">
      <w:pPr>
        <w:spacing w:after="240"/>
        <w:ind w:left="1440" w:hanging="720"/>
      </w:pPr>
      <w:r w:rsidRPr="00614E60">
        <w:t>(e)</w:t>
      </w:r>
      <w:r w:rsidRPr="00614E60">
        <w:tab/>
        <w:t>As specified elsewhere in these Protocols.</w:t>
      </w:r>
    </w:p>
    <w:p w14:paraId="7B37190D" w14:textId="77777777" w:rsidR="00614E60" w:rsidRPr="00614E60" w:rsidRDefault="00614E60">
      <w:pPr>
        <w:spacing w:after="240"/>
        <w:ind w:left="720" w:hanging="720"/>
        <w:rPr>
          <w:iCs/>
        </w:rPr>
      </w:pPr>
      <w:r w:rsidRPr="00614E60">
        <w:rPr>
          <w:iCs/>
        </w:rPr>
        <w:t>(3)</w:t>
      </w:r>
      <w:r w:rsidRPr="00614E60">
        <w:rPr>
          <w:iCs/>
        </w:rPr>
        <w:tab/>
        <w:t>When multiple proposed Planned Outages or Maintenance Outages cause a known capacity conflict, ERCOT shall:</w:t>
      </w:r>
    </w:p>
    <w:p w14:paraId="0BC9059B" w14:textId="77777777" w:rsidR="00614E60" w:rsidRPr="00614E60" w:rsidRDefault="00614E60">
      <w:pPr>
        <w:spacing w:after="240"/>
        <w:ind w:left="1440" w:hanging="720"/>
      </w:pPr>
      <w:r w:rsidRPr="00614E60">
        <w:t>(a)</w:t>
      </w:r>
      <w:r w:rsidRPr="00614E60">
        <w:tab/>
        <w:t>Communicate with each QSE to see if the QSE will adjust its proposed Planned Outage schedule;</w:t>
      </w:r>
    </w:p>
    <w:p w14:paraId="39E8C4C7" w14:textId="77777777" w:rsidR="00614E60" w:rsidRPr="00614E60" w:rsidRDefault="00614E60">
      <w:pPr>
        <w:spacing w:after="240"/>
        <w:ind w:left="1440" w:hanging="720"/>
      </w:pPr>
      <w:r w:rsidRPr="00614E60">
        <w:lastRenderedPageBreak/>
        <w:t>(b)</w:t>
      </w:r>
      <w:r w:rsidRPr="00614E60">
        <w:tab/>
        <w:t>Determine if each QSE will agree to an alternative Outage schedule; or</w:t>
      </w:r>
    </w:p>
    <w:p w14:paraId="31D1EC59" w14:textId="77777777" w:rsidR="00614E60" w:rsidRPr="00614E60" w:rsidRDefault="00614E60">
      <w:pPr>
        <w:spacing w:after="240"/>
        <w:ind w:left="1440" w:hanging="720"/>
      </w:pPr>
      <w:r w:rsidRPr="00614E60">
        <w:t>(c)</w:t>
      </w:r>
      <w:r w:rsidRPr="00614E60">
        <w:tab/>
        <w:t>Reject, in ERCOT’s sole discretion, one or more proposed Outages, considering order of receipt and impact to the ERCOT System.</w:t>
      </w:r>
    </w:p>
    <w:p w14:paraId="5D64D4F1" w14:textId="77777777" w:rsidR="00614E60" w:rsidRPr="00614E60" w:rsidRDefault="00614E60">
      <w:pPr>
        <w:keepNext/>
        <w:widowControl w:val="0"/>
        <w:tabs>
          <w:tab w:val="left" w:pos="1260"/>
        </w:tabs>
        <w:spacing w:before="240" w:after="240"/>
        <w:ind w:left="1260" w:hanging="1260"/>
        <w:outlineLvl w:val="3"/>
        <w:rPr>
          <w:b/>
          <w:bCs/>
          <w:snapToGrid w:val="0"/>
        </w:rPr>
      </w:pPr>
      <w:bookmarkStart w:id="303" w:name="_Toc400526085"/>
      <w:bookmarkStart w:id="304" w:name="_Toc405534403"/>
      <w:bookmarkStart w:id="305" w:name="_Toc406570416"/>
      <w:bookmarkStart w:id="306" w:name="_Toc410910568"/>
      <w:bookmarkStart w:id="307" w:name="_Toc411840996"/>
      <w:bookmarkStart w:id="308" w:name="_Toc422146958"/>
      <w:bookmarkStart w:id="309" w:name="_Toc433020554"/>
      <w:bookmarkStart w:id="310" w:name="_Toc437261995"/>
      <w:bookmarkStart w:id="311" w:name="_Toc478375166"/>
      <w:bookmarkStart w:id="312" w:name="_Toc193984132"/>
      <w:r w:rsidRPr="00614E60">
        <w:rPr>
          <w:b/>
          <w:bCs/>
          <w:snapToGrid w:val="0"/>
        </w:rPr>
        <w:t>3.1.6.9</w:t>
      </w:r>
      <w:r w:rsidRPr="00614E60">
        <w:rPr>
          <w:b/>
          <w:bCs/>
          <w:snapToGrid w:val="0"/>
        </w:rPr>
        <w:tab/>
      </w:r>
      <w:bookmarkStart w:id="313" w:name="_Hlk111129302"/>
      <w:r w:rsidRPr="00614E60">
        <w:rPr>
          <w:b/>
          <w:bCs/>
          <w:snapToGrid w:val="0"/>
        </w:rPr>
        <w:t>Withdrawal of Approval and Rescheduling of Approved Planned Outages of Resource Facilities</w:t>
      </w:r>
      <w:bookmarkEnd w:id="303"/>
      <w:bookmarkEnd w:id="304"/>
      <w:bookmarkEnd w:id="305"/>
      <w:bookmarkEnd w:id="306"/>
      <w:bookmarkEnd w:id="307"/>
      <w:bookmarkEnd w:id="308"/>
      <w:bookmarkEnd w:id="309"/>
      <w:bookmarkEnd w:id="310"/>
      <w:bookmarkEnd w:id="311"/>
      <w:bookmarkEnd w:id="312"/>
      <w:bookmarkEnd w:id="313"/>
    </w:p>
    <w:p w14:paraId="004A0DC0" w14:textId="77777777" w:rsidR="00614E60" w:rsidRPr="00614E60" w:rsidRDefault="00614E60">
      <w:pPr>
        <w:pStyle w:val="BodyTextNumbered"/>
        <w:rPr>
          <w:sz w:val="24"/>
          <w:szCs w:val="24"/>
        </w:rPr>
      </w:pPr>
      <w:r w:rsidRPr="00614E60">
        <w:rPr>
          <w:sz w:val="24"/>
          <w:szCs w:val="24"/>
        </w:rPr>
        <w:t>(1)</w:t>
      </w:r>
      <w:r w:rsidRPr="00614E60">
        <w:rPr>
          <w:sz w:val="24"/>
          <w:szCs w:val="24"/>
        </w:rPr>
        <w:tab/>
        <w:t xml:space="preserve">If ERCOT believes it cannot meet applicable reliability standards and has exercised all other reasonable options, and any actions taken pursuant to Section 3.1.4.6, Outage Coordination of Potential Transmission Emergency Conditions, have not resolved the situation, then ERCOT shall conduct a preliminary Outage Adjustment Evaluation (OAE) and issue an Advance Action Notice (AAN) pursuant to Section 6.5.9.3.1.1, Advance Action Notice.  </w:t>
      </w:r>
    </w:p>
    <w:p w14:paraId="33FE3D51" w14:textId="77777777" w:rsidR="00614E60" w:rsidRPr="00614E60" w:rsidRDefault="00614E60">
      <w:pPr>
        <w:pStyle w:val="BodyTextNumbered"/>
        <w:ind w:left="1440"/>
        <w:rPr>
          <w:sz w:val="24"/>
          <w:szCs w:val="24"/>
        </w:rPr>
      </w:pPr>
      <w:r w:rsidRPr="00614E60">
        <w:rPr>
          <w:sz w:val="24"/>
          <w:szCs w:val="24"/>
        </w:rPr>
        <w:t>(a)</w:t>
      </w:r>
      <w:r w:rsidRPr="00614E60">
        <w:rPr>
          <w:sz w:val="24"/>
          <w:szCs w:val="24"/>
        </w:rPr>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one or more OSAs based on the preliminary OAE.  The AAN must state the earliest time at which ERCOT will issue OSAs, if an OSA is deemed necessary.</w:t>
      </w:r>
    </w:p>
    <w:p w14:paraId="3B83199B" w14:textId="77777777" w:rsidR="00614E60" w:rsidRPr="00614E60" w:rsidRDefault="00614E60">
      <w:pPr>
        <w:pStyle w:val="BodyTextNumbered"/>
        <w:ind w:left="1440"/>
        <w:rPr>
          <w:sz w:val="24"/>
          <w:szCs w:val="24"/>
        </w:rPr>
      </w:pPr>
      <w:r w:rsidRPr="00614E60">
        <w:rPr>
          <w:sz w:val="24"/>
          <w:szCs w:val="24"/>
        </w:rPr>
        <w:t>(b)</w:t>
      </w:r>
      <w:r w:rsidRPr="00614E60">
        <w:rPr>
          <w:sz w:val="24"/>
          <w:szCs w:val="24"/>
        </w:rPr>
        <w:tab/>
        <w:t>ERCOT shall issue the AAN a minimum of 24 hours prior to issuing any OSA.  Additionally, unless impracticable pursuant to paragraph (3)(f) below, OSAs should not be issued until eight Business Hours have elapsed following issuance of the AAN.  ERCOT shall not issue an OSA under this Section unless it has first completed an updated OAE after these time periods have passed.</w:t>
      </w:r>
    </w:p>
    <w:p w14:paraId="2F7A149E" w14:textId="77777777" w:rsidR="00614E60" w:rsidRPr="00614E60" w:rsidRDefault="00614E60">
      <w:pPr>
        <w:pStyle w:val="BodyTextNumbered"/>
        <w:ind w:left="1440"/>
        <w:rPr>
          <w:sz w:val="24"/>
          <w:szCs w:val="24"/>
        </w:rPr>
      </w:pPr>
      <w:r w:rsidRPr="00614E60">
        <w:rPr>
          <w:sz w:val="24"/>
          <w:szCs w:val="24"/>
        </w:rPr>
        <w:t>(c)</w:t>
      </w:r>
      <w:r w:rsidRPr="00614E60">
        <w:rPr>
          <w:sz w:val="24"/>
          <w:szCs w:val="24"/>
        </w:rPr>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75CBE9" w14:textId="77777777" w:rsidR="00614E60" w:rsidRPr="00614E60" w:rsidRDefault="00614E60">
      <w:pPr>
        <w:pStyle w:val="BodyTextNumbered"/>
        <w:ind w:left="1440"/>
        <w:rPr>
          <w:sz w:val="24"/>
          <w:szCs w:val="24"/>
        </w:rPr>
      </w:pPr>
      <w:r w:rsidRPr="00614E60">
        <w:rPr>
          <w:sz w:val="24"/>
          <w:szCs w:val="24"/>
        </w:rPr>
        <w:t>(d)</w:t>
      </w:r>
      <w:r w:rsidRPr="00614E60">
        <w:rPr>
          <w:sz w:val="24"/>
          <w:szCs w:val="24"/>
        </w:rPr>
        <w:tab/>
        <w:t xml:space="preserve">As conditions change, ERCOT shall, to the extent practicable, update the AAN in order to provide simultaneous notice to Market Participants.  </w:t>
      </w:r>
    </w:p>
    <w:p w14:paraId="371C93AB" w14:textId="77777777" w:rsidR="00614E60" w:rsidRPr="00614E60" w:rsidRDefault="00614E60">
      <w:pPr>
        <w:pStyle w:val="BodyTextNumbered"/>
        <w:ind w:left="1440"/>
        <w:rPr>
          <w:sz w:val="24"/>
          <w:szCs w:val="24"/>
        </w:rPr>
      </w:pPr>
      <w:r w:rsidRPr="00614E60">
        <w:rPr>
          <w:sz w:val="24"/>
          <w:szCs w:val="24"/>
        </w:rPr>
        <w:t>(e)</w:t>
      </w:r>
      <w:r w:rsidRPr="00614E60">
        <w:rPr>
          <w:sz w:val="24"/>
          <w:szCs w:val="24"/>
        </w:rPr>
        <w:tab/>
        <w:t xml:space="preserve">This section does not limit Transmission and/or Distribution Service Provider (TDSP) access to ERCOT data and communications. </w:t>
      </w:r>
    </w:p>
    <w:p w14:paraId="5E59E1DC" w14:textId="77777777" w:rsidR="00614E60" w:rsidRPr="00614E60" w:rsidRDefault="00614E60">
      <w:pPr>
        <w:pStyle w:val="BodyTextNumbered"/>
        <w:rPr>
          <w:sz w:val="24"/>
          <w:szCs w:val="24"/>
        </w:rPr>
      </w:pPr>
      <w:r w:rsidRPr="00614E60">
        <w:rPr>
          <w:sz w:val="24"/>
          <w:szCs w:val="24"/>
        </w:rPr>
        <w:t>(2)</w:t>
      </w:r>
      <w:r w:rsidRPr="00614E60">
        <w:rPr>
          <w:sz w:val="24"/>
          <w:szCs w:val="24"/>
        </w:rPr>
        <w:tab/>
        <w:t>Before the time stated in the AAN when ERCOT will issue any OSAs, each QSE shall:</w:t>
      </w:r>
    </w:p>
    <w:p w14:paraId="393A8D7D" w14:textId="77777777" w:rsidR="00614E60" w:rsidRPr="00614E60" w:rsidRDefault="00614E60">
      <w:pPr>
        <w:pStyle w:val="BodyTextNumbered"/>
        <w:ind w:left="1440"/>
        <w:rPr>
          <w:sz w:val="24"/>
          <w:szCs w:val="24"/>
        </w:rPr>
      </w:pPr>
      <w:r w:rsidRPr="00614E60">
        <w:rPr>
          <w:sz w:val="24"/>
          <w:szCs w:val="24"/>
        </w:rPr>
        <w:t xml:space="preserve">(a) </w:t>
      </w:r>
      <w:r w:rsidRPr="00614E60">
        <w:rPr>
          <w:sz w:val="24"/>
          <w:szCs w:val="24"/>
        </w:rPr>
        <w:tab/>
        <w:t xml:space="preserve">Update its Resource COPs and the Outage Scheduler to the best of its ability to reflect any decisions to voluntarily delay or cancel any Outage so as to remove the Outage from updated OAE and OSA consideration;  </w:t>
      </w:r>
    </w:p>
    <w:p w14:paraId="1652C2B7" w14:textId="77777777" w:rsidR="00614E60" w:rsidRPr="00614E60" w:rsidRDefault="00614E60">
      <w:pPr>
        <w:pStyle w:val="BodyTextNumbered"/>
        <w:tabs>
          <w:tab w:val="left" w:pos="1440"/>
        </w:tabs>
        <w:ind w:left="1440"/>
        <w:rPr>
          <w:sz w:val="24"/>
          <w:szCs w:val="24"/>
        </w:rPr>
      </w:pPr>
      <w:r w:rsidRPr="00614E60">
        <w:rPr>
          <w:sz w:val="24"/>
          <w:szCs w:val="24"/>
        </w:rPr>
        <w:t xml:space="preserve">(b) </w:t>
      </w:r>
      <w:r w:rsidRPr="00614E60">
        <w:rPr>
          <w:sz w:val="24"/>
          <w:szCs w:val="24"/>
        </w:rPr>
        <w:tab/>
        <w:t xml:space="preserve">Notify ERCOT if a specific Resource cannot be considered for an OSA, for all or part of the period covered by the AAN, due to Resource reliability, compliance </w:t>
      </w:r>
      <w:r w:rsidRPr="00614E60">
        <w:rPr>
          <w:sz w:val="24"/>
          <w:szCs w:val="24"/>
        </w:rPr>
        <w:lastRenderedPageBreak/>
        <w:t>with contractual warranty obligations, or other reasons beyond the Resource’s control; and</w:t>
      </w:r>
    </w:p>
    <w:p w14:paraId="000492D8" w14:textId="77777777" w:rsidR="00614E60" w:rsidRPr="00614E60" w:rsidRDefault="00614E60">
      <w:pPr>
        <w:pStyle w:val="BodyTextNumbered"/>
        <w:tabs>
          <w:tab w:val="left" w:pos="1440"/>
        </w:tabs>
        <w:ind w:left="1440"/>
        <w:rPr>
          <w:sz w:val="24"/>
          <w:szCs w:val="24"/>
        </w:rPr>
      </w:pPr>
      <w:r w:rsidRPr="00614E60">
        <w:rPr>
          <w:sz w:val="24"/>
          <w:szCs w:val="24"/>
        </w:rPr>
        <w:t>(c)</w:t>
      </w:r>
      <w:r w:rsidRPr="00614E60">
        <w:rPr>
          <w:sz w:val="24"/>
          <w:szCs w:val="24"/>
        </w:rPr>
        <w:tab/>
        <w:t>Notify ERCOT of any Resource that is currently on Outage that the QSE agrees could be returned to service, upon receipt of an OSA, for all or part of the period covered by the AAN.</w:t>
      </w:r>
    </w:p>
    <w:p w14:paraId="4A8209F6" w14:textId="77777777" w:rsidR="00614E60" w:rsidRPr="00614E60" w:rsidRDefault="00614E60">
      <w:pPr>
        <w:pStyle w:val="BodyTextNumbered"/>
        <w:rPr>
          <w:sz w:val="24"/>
          <w:szCs w:val="24"/>
        </w:rPr>
      </w:pPr>
      <w:r w:rsidRPr="00614E60">
        <w:rPr>
          <w:sz w:val="24"/>
          <w:szCs w:val="24"/>
        </w:rPr>
        <w:t>(3)</w:t>
      </w:r>
      <w:r w:rsidRPr="00614E60">
        <w:rPr>
          <w:sz w:val="24"/>
          <w:szCs w:val="24"/>
        </w:rPr>
        <w:tab/>
        <w:t xml:space="preserve">If, after the earliest OSA issuance time has passed as noted in paragraph (1)(b) above, ERCOT continues to forecast an inability to meet applicable reliability standards after the updates to the Resource COPs and Outage Schedules, ERCOT may issue one or more OSAs.  </w:t>
      </w:r>
    </w:p>
    <w:p w14:paraId="79C5039F" w14:textId="77777777" w:rsidR="00614E60" w:rsidRPr="00614E60" w:rsidRDefault="00614E60">
      <w:pPr>
        <w:pStyle w:val="BodyTextNumbered"/>
        <w:ind w:left="1440"/>
        <w:rPr>
          <w:sz w:val="24"/>
          <w:szCs w:val="24"/>
        </w:rPr>
      </w:pPr>
      <w:r w:rsidRPr="00614E60">
        <w:rPr>
          <w:sz w:val="24"/>
          <w:szCs w:val="24"/>
        </w:rPr>
        <w:t>(a)</w:t>
      </w:r>
      <w:r w:rsidRPr="00614E60">
        <w:rPr>
          <w:sz w:val="24"/>
          <w:szCs w:val="24"/>
        </w:rPr>
        <w:tab/>
        <w:t>ERCOT may contact QSEs representing Resources for more information prior to conducting any updated OAE or issuing an OSA.</w:t>
      </w:r>
    </w:p>
    <w:p w14:paraId="1628EFFD" w14:textId="77777777" w:rsidR="00614E60" w:rsidRPr="00614E60" w:rsidRDefault="00614E60">
      <w:pPr>
        <w:pStyle w:val="BodyTextNumbered"/>
        <w:ind w:left="1440"/>
        <w:rPr>
          <w:sz w:val="24"/>
          <w:szCs w:val="24"/>
        </w:rPr>
      </w:pPr>
      <w:r w:rsidRPr="00614E60">
        <w:rPr>
          <w:sz w:val="24"/>
          <w:szCs w:val="24"/>
        </w:rPr>
        <w:t>(b)</w:t>
      </w:r>
      <w:r w:rsidRPr="00614E60">
        <w:rPr>
          <w:sz w:val="24"/>
          <w:szCs w:val="24"/>
        </w:rPr>
        <w:tab/>
        <w:t>ERCOT may not consider nuclear-powered Generation Resources for an OSA.</w:t>
      </w:r>
    </w:p>
    <w:p w14:paraId="3B8B6EE3" w14:textId="77777777" w:rsidR="00614E60" w:rsidRPr="00614E60" w:rsidRDefault="00614E60">
      <w:pPr>
        <w:pStyle w:val="BodyTextNumbered"/>
        <w:ind w:left="1440"/>
        <w:rPr>
          <w:sz w:val="24"/>
          <w:szCs w:val="24"/>
        </w:rPr>
      </w:pPr>
      <w:r w:rsidRPr="00614E60">
        <w:rPr>
          <w:sz w:val="24"/>
          <w:szCs w:val="24"/>
        </w:rPr>
        <w:t>(c)</w:t>
      </w:r>
      <w:r w:rsidRPr="00614E60">
        <w:rPr>
          <w:sz w:val="24"/>
          <w:szCs w:val="24"/>
        </w:rPr>
        <w:tab/>
        <w:t>ERCOT will not consider any Resource for an OSA if the Resource’s QSE notified ERCOT prior to the earliest issuance time of any OSA stated in the AAN that the Resource cannot be considered for an OSA for the reasons specified in paragraph (2)(b) above.</w:t>
      </w:r>
    </w:p>
    <w:p w14:paraId="6F29DA38" w14:textId="77777777" w:rsidR="00614E60" w:rsidRPr="00614E60" w:rsidRDefault="00614E60">
      <w:pPr>
        <w:pStyle w:val="BodyTextNumbered"/>
        <w:ind w:left="1440"/>
        <w:rPr>
          <w:sz w:val="24"/>
          <w:szCs w:val="24"/>
        </w:rPr>
      </w:pPr>
      <w:r w:rsidRPr="00614E60">
        <w:rPr>
          <w:sz w:val="24"/>
          <w:szCs w:val="24"/>
        </w:rPr>
        <w:t>(d)</w:t>
      </w:r>
      <w:r w:rsidRPr="00614E60">
        <w:rPr>
          <w:sz w:val="24"/>
          <w:szCs w:val="24"/>
        </w:rPr>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33A59BCB" w14:textId="77777777" w:rsidR="00614E60" w:rsidRPr="00614E60" w:rsidRDefault="00614E60">
      <w:pPr>
        <w:pStyle w:val="BodyTextNumbered"/>
        <w:ind w:left="1440"/>
        <w:rPr>
          <w:sz w:val="24"/>
          <w:szCs w:val="24"/>
        </w:rPr>
      </w:pPr>
      <w:r w:rsidRPr="00614E60">
        <w:rPr>
          <w:sz w:val="24"/>
          <w:szCs w:val="24"/>
        </w:rPr>
        <w:t>(e)</w:t>
      </w:r>
      <w:r w:rsidRPr="00614E60">
        <w:rPr>
          <w:sz w:val="24"/>
          <w:szCs w:val="24"/>
        </w:rPr>
        <w:tab/>
        <w:t>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voluntarily modify the Resource’s Outage, but is subject to the issuance of an OSA.</w:t>
      </w:r>
    </w:p>
    <w:p w14:paraId="7356818D" w14:textId="77777777" w:rsidR="00614E60" w:rsidRPr="00614E60" w:rsidRDefault="00614E60">
      <w:pPr>
        <w:pStyle w:val="BodyTextNumbered"/>
        <w:ind w:left="1440"/>
        <w:rPr>
          <w:sz w:val="24"/>
          <w:szCs w:val="24"/>
        </w:rPr>
      </w:pPr>
      <w:r w:rsidRPr="00614E60">
        <w:rPr>
          <w:sz w:val="24"/>
          <w:szCs w:val="24"/>
        </w:rPr>
        <w:t>(f)</w:t>
      </w:r>
      <w:r w:rsidRPr="00614E60">
        <w:rPr>
          <w:sz w:val="24"/>
          <w:szCs w:val="24"/>
        </w:rPr>
        <w:tab/>
        <w:t>ERCOT may only issue an OSA to the QSE for a Resource that has a Resource Outage in the Outage Scheduler during the timeframe of the forecasted Emergency Condition described above in this section.</w:t>
      </w:r>
    </w:p>
    <w:p w14:paraId="58B4F103" w14:textId="77777777" w:rsidR="00614E60" w:rsidRPr="00614E60" w:rsidRDefault="00614E60">
      <w:pPr>
        <w:pStyle w:val="BodyTextNumbered"/>
        <w:ind w:left="1440"/>
        <w:rPr>
          <w:sz w:val="24"/>
          <w:szCs w:val="24"/>
        </w:rPr>
      </w:pPr>
      <w:r w:rsidRPr="00614E60">
        <w:rPr>
          <w:sz w:val="24"/>
          <w:szCs w:val="24"/>
        </w:rPr>
        <w:t>(g)</w:t>
      </w:r>
      <w:r w:rsidRPr="00614E60">
        <w:rPr>
          <w:sz w:val="24"/>
          <w:szCs w:val="24"/>
        </w:rPr>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308EE46C" w14:textId="77777777" w:rsidR="00614E60" w:rsidRPr="00614E60" w:rsidRDefault="00614E60">
      <w:pPr>
        <w:pStyle w:val="BodyTextNumbered"/>
        <w:ind w:left="1440"/>
        <w:rPr>
          <w:sz w:val="24"/>
          <w:szCs w:val="24"/>
        </w:rPr>
      </w:pPr>
      <w:r w:rsidRPr="00614E60">
        <w:rPr>
          <w:sz w:val="24"/>
          <w:szCs w:val="24"/>
        </w:rPr>
        <w:t>(h)</w:t>
      </w:r>
      <w:r w:rsidRPr="00614E60">
        <w:rPr>
          <w:sz w:val="24"/>
          <w:szCs w:val="24"/>
        </w:rPr>
        <w:tab/>
        <w:t xml:space="preserve">Following the receipt of an OSA, for the OSA Period: </w:t>
      </w:r>
    </w:p>
    <w:p w14:paraId="74DDBF06" w14:textId="77777777" w:rsidR="00614E60" w:rsidRPr="00614E60" w:rsidRDefault="00614E60">
      <w:pPr>
        <w:pStyle w:val="BodyTextNumbered"/>
        <w:ind w:left="2160"/>
        <w:rPr>
          <w:sz w:val="24"/>
          <w:szCs w:val="24"/>
        </w:rPr>
      </w:pPr>
      <w:r w:rsidRPr="00614E60">
        <w:rPr>
          <w:sz w:val="24"/>
          <w:szCs w:val="24"/>
        </w:rPr>
        <w:lastRenderedPageBreak/>
        <w:t>(i)</w:t>
      </w:r>
      <w:r w:rsidRPr="00614E60">
        <w:rPr>
          <w:sz w:val="24"/>
          <w:szCs w:val="24"/>
        </w:rPr>
        <w:tab/>
        <w:t>The QSE for the Resource may choose to show the Resource as OFF in the COP or may elect to leave the Resource On-Line due to equipment or reliability concerns or if the Resource Category is coal or lignite.  If the QSE for the Resource intends to leave the Resource On-Line, it must communicate to the ERCOT control room the anticipated start and end time of the On-Line period.  ERCOT will issue one or multiple RUC instructions to the QSE of the Resource for the anticipated On-Line period within the OSA Period for each Operating Day.  While On-Line, the Resource must utilize a status of ONRUC and cannot opt out of RUC Settlement;</w:t>
      </w:r>
    </w:p>
    <w:p w14:paraId="79F6476E" w14:textId="77777777" w:rsidR="00614E60" w:rsidRPr="00614E60" w:rsidRDefault="00614E60">
      <w:pPr>
        <w:pStyle w:val="BodyTextNumbered"/>
        <w:ind w:left="2160"/>
        <w:rPr>
          <w:sz w:val="24"/>
          <w:szCs w:val="24"/>
        </w:rPr>
      </w:pPr>
      <w:r w:rsidRPr="00614E60">
        <w:rPr>
          <w:sz w:val="24"/>
          <w:szCs w:val="24"/>
        </w:rPr>
        <w:t>(ii)</w:t>
      </w:r>
      <w:r w:rsidRPr="00614E60">
        <w:rPr>
          <w:sz w:val="24"/>
          <w:szCs w:val="24"/>
        </w:rPr>
        <w:tab/>
        <w:t>If the Resource remains On-Line pursuant to paragraph (i) above, it must remain at Low Sustained Limit (LSL) unless deployed above LSL by Security-Constrained Economic Dispatch (SCED);</w:t>
      </w:r>
    </w:p>
    <w:p w14:paraId="781F49B5" w14:textId="77777777" w:rsidR="00614E60" w:rsidRPr="00614E60" w:rsidRDefault="00614E60">
      <w:pPr>
        <w:pStyle w:val="BodyTextNumbered"/>
        <w:ind w:left="2160"/>
        <w:rPr>
          <w:sz w:val="24"/>
          <w:szCs w:val="24"/>
        </w:rPr>
      </w:pPr>
      <w:r w:rsidRPr="00614E60">
        <w:rPr>
          <w:sz w:val="24"/>
          <w:szCs w:val="24"/>
        </w:rPr>
        <w:t>(iii)</w:t>
      </w:r>
      <w:r w:rsidRPr="00614E60">
        <w:rPr>
          <w:sz w:val="24"/>
          <w:szCs w:val="24"/>
        </w:rPr>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635BA39B" w14:textId="77777777" w:rsidR="00614E60" w:rsidRPr="00614E60" w:rsidRDefault="00614E60">
      <w:pPr>
        <w:pStyle w:val="BodyTextNumbered"/>
        <w:ind w:left="2160"/>
        <w:rPr>
          <w:sz w:val="24"/>
          <w:szCs w:val="24"/>
        </w:rPr>
      </w:pPr>
      <w:r w:rsidRPr="00614E60">
        <w:rPr>
          <w:sz w:val="24"/>
          <w:szCs w:val="24"/>
        </w:rPr>
        <w:t>(iv)</w:t>
      </w:r>
      <w:r w:rsidRPr="00614E60">
        <w:rPr>
          <w:sz w:val="24"/>
          <w:szCs w:val="24"/>
        </w:rPr>
        <w:tab/>
        <w:t>The QSE must update the Resource’s Energy Offer Curve to $4,500/MWh for all MW levels from 0 MW to the HSL when the High System-Wide Offer Cap (HCAP) is in effect.  If the Low-System Wide Offer Cap (LCAP) is in effect, the QSE must update the Resource’s Energy Offer Curve equal to LCAP for all MW levels from 0 MW to HSL;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614E60" w:rsidRPr="00614E60" w14:paraId="04AEA2A1" w14:textId="77777777">
        <w:tc>
          <w:tcPr>
            <w:tcW w:w="9350" w:type="dxa"/>
            <w:shd w:val="pct12" w:color="auto" w:fill="auto"/>
          </w:tcPr>
          <w:p w14:paraId="4DA05F14" w14:textId="77777777" w:rsidR="00614E60" w:rsidRPr="00614E60" w:rsidRDefault="00614E60">
            <w:pPr>
              <w:spacing w:before="120" w:after="240"/>
              <w:rPr>
                <w:b/>
                <w:i/>
                <w:iCs/>
              </w:rPr>
            </w:pPr>
            <w:r w:rsidRPr="00614E60">
              <w:rPr>
                <w:b/>
                <w:i/>
                <w:iCs/>
              </w:rPr>
              <w:t>[NPRR930:  Replace paragraph (iv) above with the following upon system implementation:]</w:t>
            </w:r>
          </w:p>
          <w:p w14:paraId="1C6C6014" w14:textId="77777777" w:rsidR="00614E60" w:rsidRPr="00614E60" w:rsidRDefault="00614E60">
            <w:pPr>
              <w:pStyle w:val="BodyTextNumbered"/>
              <w:ind w:left="2160"/>
              <w:rPr>
                <w:sz w:val="24"/>
                <w:szCs w:val="24"/>
              </w:rPr>
            </w:pPr>
            <w:r w:rsidRPr="00614E60">
              <w:rPr>
                <w:sz w:val="24"/>
                <w:szCs w:val="24"/>
              </w:rPr>
              <w:t>(iv)</w:t>
            </w:r>
            <w:r w:rsidRPr="00614E60">
              <w:rPr>
                <w:sz w:val="24"/>
                <w:szCs w:val="24"/>
              </w:rPr>
              <w:tab/>
              <w:t>ERCOT shall create proxy Energy Offer Curves for the Resource under paragraph (4)(d)(iii) of Section 6.5.7.3, Security Constrained Economic Dispatch; and</w:t>
            </w:r>
          </w:p>
        </w:tc>
      </w:tr>
    </w:tbl>
    <w:p w14:paraId="3AA1B947" w14:textId="77777777" w:rsidR="00614E60" w:rsidRPr="00614E60" w:rsidRDefault="00614E60">
      <w:pPr>
        <w:pStyle w:val="BodyTextNumbered"/>
        <w:spacing w:before="240"/>
        <w:ind w:left="2160"/>
        <w:rPr>
          <w:sz w:val="24"/>
          <w:szCs w:val="24"/>
        </w:rPr>
      </w:pPr>
      <w:r w:rsidRPr="00614E60">
        <w:rPr>
          <w:sz w:val="24"/>
          <w:szCs w:val="24"/>
        </w:rPr>
        <w:t>(v)</w:t>
      </w:r>
      <w:r w:rsidRPr="00614E60">
        <w:rPr>
          <w:sz w:val="24"/>
          <w:szCs w:val="24"/>
        </w:rPr>
        <w:tab/>
        <w:t>The QSE for the Resource cannot submit a Three Part Supply Offer into the Day-Ahead Market (DAM) for any Operating Day during the OSA Period.</w:t>
      </w:r>
    </w:p>
    <w:p w14:paraId="694DBADF" w14:textId="77777777" w:rsidR="00614E60" w:rsidRPr="00614E60" w:rsidRDefault="00614E60">
      <w:pPr>
        <w:pStyle w:val="BodyTextNumbered"/>
        <w:rPr>
          <w:sz w:val="24"/>
          <w:szCs w:val="24"/>
        </w:rPr>
      </w:pPr>
      <w:r w:rsidRPr="00614E60">
        <w:rPr>
          <w:sz w:val="24"/>
          <w:szCs w:val="24"/>
        </w:rPr>
        <w:t>(4)</w:t>
      </w:r>
      <w:r w:rsidRPr="00614E60">
        <w:rPr>
          <w:sz w:val="24"/>
          <w:szCs w:val="24"/>
        </w:rPr>
        <w:tab/>
        <w:t xml:space="preserve">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  ERCOT, in its sole discretion, may approve any Outage that is rescheduled due to an AAN or OSA even if it would cause the aggregate MW of approved Resource Outages to exceed the </w:t>
      </w:r>
      <w:del w:id="314" w:author="ERCOT" w:date="2025-05-22T12:27:00Z" w16du:dateUtc="2025-05-22T17:27:00Z">
        <w:r w:rsidRPr="00614E60" w:rsidDel="0066671A">
          <w:rPr>
            <w:sz w:val="24"/>
            <w:szCs w:val="24"/>
          </w:rPr>
          <w:delText>Maximum Daily Resource Planned Outage Capacity</w:delText>
        </w:r>
      </w:del>
      <w:ins w:id="315" w:author="ERCOT" w:date="2025-05-22T12:27:00Z" w16du:dateUtc="2025-05-22T17:27:00Z">
        <w:r w:rsidRPr="00614E60">
          <w:rPr>
            <w:sz w:val="24"/>
            <w:szCs w:val="24"/>
          </w:rPr>
          <w:t>RPOL</w:t>
        </w:r>
      </w:ins>
      <w:r w:rsidRPr="00614E60">
        <w:rPr>
          <w:sz w:val="24"/>
          <w:szCs w:val="24"/>
        </w:rPr>
        <w:t>.</w:t>
      </w:r>
    </w:p>
    <w:p w14:paraId="6606F44C" w14:textId="77777777" w:rsidR="00614E60" w:rsidRPr="00614E60" w:rsidRDefault="00614E60">
      <w:pPr>
        <w:pStyle w:val="BodyTextNumbered"/>
        <w:ind w:left="1440"/>
        <w:rPr>
          <w:sz w:val="24"/>
          <w:szCs w:val="24"/>
        </w:rPr>
      </w:pPr>
      <w:r w:rsidRPr="00614E60">
        <w:rPr>
          <w:sz w:val="24"/>
          <w:szCs w:val="24"/>
        </w:rPr>
        <w:lastRenderedPageBreak/>
        <w:t>(a)</w:t>
      </w:r>
      <w:r w:rsidRPr="00614E60">
        <w:rPr>
          <w:sz w:val="24"/>
          <w:szCs w:val="24"/>
        </w:rPr>
        <w:tab/>
        <w:t xml:space="preserve">If ERCOT issues an OSA, the QSE may submit a new request for approval of the Planned Outage schedule, however the new Outage may not begin prior to the end time of the OSA Period.  </w:t>
      </w:r>
    </w:p>
    <w:p w14:paraId="33D6E80B" w14:textId="77777777" w:rsidR="00614E60" w:rsidRPr="00614E60" w:rsidRDefault="00614E60">
      <w:pPr>
        <w:pStyle w:val="BodyTextNumbered"/>
        <w:ind w:left="1440"/>
        <w:rPr>
          <w:sz w:val="24"/>
          <w:szCs w:val="24"/>
        </w:rPr>
      </w:pPr>
      <w:r w:rsidRPr="00614E60">
        <w:rPr>
          <w:sz w:val="24"/>
          <w:szCs w:val="24"/>
        </w:rPr>
        <w:t>(b)</w:t>
      </w:r>
      <w:r w:rsidRPr="00614E60">
        <w:rPr>
          <w:sz w:val="24"/>
          <w:szCs w:val="24"/>
        </w:rPr>
        <w:tab/>
        <w:t>If a transmission Outage was scheduled in coordination with a Resource Outage that is delayed, ERCOT shall also delay that transmission Outage when necessary.</w:t>
      </w:r>
    </w:p>
    <w:p w14:paraId="5690BF11" w14:textId="77777777" w:rsidR="00614E60" w:rsidRPr="00614E60" w:rsidRDefault="00614E60">
      <w:pPr>
        <w:pStyle w:val="BodyTextNumbered"/>
        <w:rPr>
          <w:sz w:val="24"/>
          <w:szCs w:val="24"/>
        </w:rPr>
      </w:pPr>
      <w:r w:rsidRPr="00614E60">
        <w:rPr>
          <w:sz w:val="24"/>
          <w:szCs w:val="24"/>
        </w:rPr>
        <w:t>(5)</w:t>
      </w:r>
      <w:r w:rsidRPr="00614E60">
        <w:rPr>
          <w:sz w:val="24"/>
          <w:szCs w:val="24"/>
        </w:rPr>
        <w:tab/>
        <w:t>If insufficient capacity to meet the need described in the AAN is made available through the processes described in paragraphs (2) and (3) above, ERCOT may contact QSEs with Resources that are currently on Outage in the Outage Scheduler and that the QSE has agreed could be returned to service upon receipt of an OSA.  ERCOT may issue an OSA to the QSE for any Resource that the QSE agrees can feasibly be returned to service during the period of the possible Emergency Condition described in the AAN.</w:t>
      </w:r>
    </w:p>
    <w:p w14:paraId="09FEDD8C" w14:textId="77777777" w:rsidR="00614E60" w:rsidRPr="00614E60" w:rsidRDefault="00614E60">
      <w:pPr>
        <w:pStyle w:val="BodyTextNumbered"/>
        <w:rPr>
          <w:sz w:val="24"/>
          <w:szCs w:val="24"/>
        </w:rPr>
      </w:pPr>
      <w:r w:rsidRPr="00614E60">
        <w:rPr>
          <w:sz w:val="24"/>
          <w:szCs w:val="24"/>
        </w:rPr>
        <w:t>(6)</w:t>
      </w:r>
      <w:r w:rsidRPr="00614E60">
        <w:rPr>
          <w:sz w:val="24"/>
          <w:szCs w:val="24"/>
        </w:rPr>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11860CB1" w14:textId="77777777" w:rsidR="00614E60" w:rsidRPr="00614E60" w:rsidRDefault="00614E60">
      <w:pPr>
        <w:pStyle w:val="BodyTextNumbered"/>
        <w:rPr>
          <w:sz w:val="24"/>
          <w:szCs w:val="24"/>
        </w:rPr>
      </w:pPr>
      <w:r w:rsidRPr="00614E60">
        <w:rPr>
          <w:sz w:val="24"/>
          <w:szCs w:val="24"/>
        </w:rPr>
        <w:t>(7)</w:t>
      </w:r>
      <w:r w:rsidRPr="00614E60">
        <w:rPr>
          <w:sz w:val="24"/>
          <w:szCs w:val="24"/>
        </w:rPr>
        <w:tab/>
        <w:t>The preliminary OAE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to the preliminary OAE to the ERCOT website within an hour of issuing an AAN, including but not limited to:</w:t>
      </w:r>
    </w:p>
    <w:p w14:paraId="5EA1AB0E" w14:textId="77777777" w:rsidR="00614E60" w:rsidRPr="00614E60" w:rsidRDefault="00614E60">
      <w:pPr>
        <w:pStyle w:val="BodyTextNumbered"/>
        <w:ind w:left="1440"/>
        <w:rPr>
          <w:sz w:val="24"/>
          <w:szCs w:val="24"/>
        </w:rPr>
      </w:pPr>
      <w:r w:rsidRPr="00614E60">
        <w:rPr>
          <w:sz w:val="24"/>
          <w:szCs w:val="24"/>
        </w:rPr>
        <w:t>(a)</w:t>
      </w:r>
      <w:r w:rsidRPr="00614E60">
        <w:rPr>
          <w:sz w:val="24"/>
          <w:szCs w:val="24"/>
        </w:rPr>
        <w:tab/>
        <w:t xml:space="preserve">The Load forecast; </w:t>
      </w:r>
    </w:p>
    <w:p w14:paraId="7B2C203C" w14:textId="77777777" w:rsidR="00614E60" w:rsidRPr="00614E60" w:rsidRDefault="00614E60">
      <w:pPr>
        <w:pStyle w:val="BodyTextNumbered"/>
        <w:ind w:left="1440"/>
        <w:rPr>
          <w:sz w:val="24"/>
          <w:szCs w:val="24"/>
        </w:rPr>
      </w:pPr>
      <w:r w:rsidRPr="00614E60">
        <w:rPr>
          <w:sz w:val="24"/>
          <w:szCs w:val="24"/>
        </w:rPr>
        <w:t>(b)</w:t>
      </w:r>
      <w:r w:rsidRPr="00614E60">
        <w:rPr>
          <w:sz w:val="24"/>
          <w:szCs w:val="24"/>
        </w:rPr>
        <w:tab/>
        <w:t>Load forecast vendor selection;</w:t>
      </w:r>
    </w:p>
    <w:p w14:paraId="66DD8A11" w14:textId="77777777" w:rsidR="00614E60" w:rsidRPr="00614E60" w:rsidRDefault="00614E60">
      <w:pPr>
        <w:pStyle w:val="BodyTextNumbered"/>
        <w:ind w:left="1440"/>
        <w:rPr>
          <w:sz w:val="24"/>
          <w:szCs w:val="24"/>
        </w:rPr>
      </w:pPr>
      <w:r w:rsidRPr="00614E60">
        <w:rPr>
          <w:sz w:val="24"/>
          <w:szCs w:val="24"/>
        </w:rPr>
        <w:t>(c)</w:t>
      </w:r>
      <w:r w:rsidRPr="00614E60">
        <w:rPr>
          <w:sz w:val="24"/>
          <w:szCs w:val="24"/>
        </w:rPr>
        <w:tab/>
        <w:t>Wind forecast;</w:t>
      </w:r>
    </w:p>
    <w:p w14:paraId="5C069A25" w14:textId="77777777" w:rsidR="00614E60" w:rsidRPr="00614E60" w:rsidRDefault="00614E60">
      <w:pPr>
        <w:pStyle w:val="BodyTextNumbered"/>
        <w:ind w:left="1440"/>
        <w:rPr>
          <w:sz w:val="24"/>
          <w:szCs w:val="24"/>
        </w:rPr>
      </w:pPr>
      <w:r w:rsidRPr="00614E60">
        <w:rPr>
          <w:sz w:val="24"/>
          <w:szCs w:val="24"/>
        </w:rPr>
        <w:t>(d)</w:t>
      </w:r>
      <w:r w:rsidRPr="00614E60">
        <w:rPr>
          <w:sz w:val="24"/>
          <w:szCs w:val="24"/>
        </w:rPr>
        <w:tab/>
        <w:t>Wind forecast vendor selection;</w:t>
      </w:r>
    </w:p>
    <w:p w14:paraId="045473D5" w14:textId="77777777" w:rsidR="00614E60" w:rsidRPr="00614E60" w:rsidRDefault="00614E60">
      <w:pPr>
        <w:pStyle w:val="BodyTextNumbered"/>
        <w:ind w:left="1440"/>
        <w:rPr>
          <w:sz w:val="24"/>
          <w:szCs w:val="24"/>
        </w:rPr>
      </w:pPr>
      <w:r w:rsidRPr="00614E60">
        <w:rPr>
          <w:sz w:val="24"/>
          <w:szCs w:val="24"/>
        </w:rPr>
        <w:t>(e)</w:t>
      </w:r>
      <w:r w:rsidRPr="00614E60">
        <w:rPr>
          <w:sz w:val="24"/>
          <w:szCs w:val="24"/>
        </w:rPr>
        <w:tab/>
        <w:t>Solar forecast;</w:t>
      </w:r>
    </w:p>
    <w:p w14:paraId="36EC658E" w14:textId="77777777" w:rsidR="00614E60" w:rsidRPr="00614E60" w:rsidRDefault="00614E60">
      <w:pPr>
        <w:pStyle w:val="BodyTextNumbered"/>
        <w:ind w:left="1440"/>
        <w:rPr>
          <w:sz w:val="24"/>
          <w:szCs w:val="24"/>
        </w:rPr>
      </w:pPr>
      <w:r w:rsidRPr="00614E60">
        <w:rPr>
          <w:sz w:val="24"/>
          <w:szCs w:val="24"/>
        </w:rPr>
        <w:t>(f)</w:t>
      </w:r>
      <w:r w:rsidRPr="00614E60">
        <w:rPr>
          <w:sz w:val="24"/>
          <w:szCs w:val="24"/>
        </w:rPr>
        <w:tab/>
        <w:t>Solar forecast vendor selection;</w:t>
      </w:r>
    </w:p>
    <w:p w14:paraId="2600D4C0" w14:textId="77777777" w:rsidR="00614E60" w:rsidRPr="00614E60" w:rsidRDefault="00614E60">
      <w:pPr>
        <w:pStyle w:val="BodyTextNumbered"/>
        <w:ind w:left="1440"/>
        <w:rPr>
          <w:sz w:val="24"/>
          <w:szCs w:val="24"/>
        </w:rPr>
      </w:pPr>
      <w:r w:rsidRPr="00614E60">
        <w:rPr>
          <w:sz w:val="24"/>
          <w:szCs w:val="24"/>
        </w:rPr>
        <w:t>(g)</w:t>
      </w:r>
      <w:r w:rsidRPr="00614E60">
        <w:rPr>
          <w:sz w:val="24"/>
          <w:szCs w:val="24"/>
        </w:rPr>
        <w:tab/>
        <w:t>Expected severe weather impacts forecast;</w:t>
      </w:r>
    </w:p>
    <w:p w14:paraId="08EE8D44" w14:textId="77777777" w:rsidR="00614E60" w:rsidRPr="00614E60" w:rsidRDefault="00614E60">
      <w:pPr>
        <w:pStyle w:val="BodyTextNumbered"/>
        <w:ind w:left="1440"/>
        <w:rPr>
          <w:sz w:val="24"/>
          <w:szCs w:val="24"/>
        </w:rPr>
      </w:pPr>
      <w:r w:rsidRPr="00614E60">
        <w:rPr>
          <w:sz w:val="24"/>
          <w:szCs w:val="24"/>
        </w:rPr>
        <w:t>(h)</w:t>
      </w:r>
      <w:r w:rsidRPr="00614E60">
        <w:rPr>
          <w:sz w:val="24"/>
          <w:szCs w:val="24"/>
        </w:rPr>
        <w:tab/>
        <w:t>Targeted reserve levels;</w:t>
      </w:r>
    </w:p>
    <w:p w14:paraId="42AE1011" w14:textId="77777777" w:rsidR="00614E60" w:rsidRPr="00614E60" w:rsidRDefault="00614E60">
      <w:pPr>
        <w:pStyle w:val="BodyTextNumbered"/>
        <w:ind w:left="1440"/>
        <w:rPr>
          <w:sz w:val="24"/>
          <w:szCs w:val="24"/>
        </w:rPr>
      </w:pPr>
      <w:r w:rsidRPr="00614E60">
        <w:rPr>
          <w:sz w:val="24"/>
          <w:szCs w:val="24"/>
        </w:rPr>
        <w:lastRenderedPageBreak/>
        <w:t>(i)</w:t>
      </w:r>
      <w:r w:rsidRPr="00614E60">
        <w:rPr>
          <w:sz w:val="24"/>
          <w:szCs w:val="24"/>
        </w:rPr>
        <w:tab/>
        <w:t>DC Tie import forecast;</w:t>
      </w:r>
    </w:p>
    <w:p w14:paraId="2AAB3604" w14:textId="77777777" w:rsidR="00614E60" w:rsidRPr="00614E60" w:rsidRDefault="00614E60">
      <w:pPr>
        <w:pStyle w:val="BodyTextNumbered"/>
        <w:ind w:left="1440"/>
        <w:rPr>
          <w:sz w:val="24"/>
          <w:szCs w:val="24"/>
        </w:rPr>
      </w:pPr>
      <w:r w:rsidRPr="00614E60">
        <w:rPr>
          <w:sz w:val="24"/>
          <w:szCs w:val="24"/>
        </w:rPr>
        <w:t>(j)</w:t>
      </w:r>
      <w:r w:rsidRPr="00614E60">
        <w:rPr>
          <w:sz w:val="24"/>
          <w:szCs w:val="24"/>
        </w:rPr>
        <w:tab/>
        <w:t>DC Tie export curtailment forecast;</w:t>
      </w:r>
    </w:p>
    <w:p w14:paraId="05440921" w14:textId="77777777" w:rsidR="00614E60" w:rsidRPr="00614E60" w:rsidRDefault="00614E60">
      <w:pPr>
        <w:pStyle w:val="BodyTextNumbered"/>
        <w:ind w:left="1440"/>
        <w:rPr>
          <w:sz w:val="24"/>
          <w:szCs w:val="24"/>
        </w:rPr>
      </w:pPr>
      <w:r w:rsidRPr="00614E60">
        <w:rPr>
          <w:sz w:val="24"/>
          <w:szCs w:val="24"/>
        </w:rPr>
        <w:t>(k)</w:t>
      </w:r>
      <w:r w:rsidRPr="00614E60">
        <w:rPr>
          <w:sz w:val="24"/>
          <w:szCs w:val="24"/>
        </w:rPr>
        <w:tab/>
        <w:t xml:space="preserve">SODG and SOTG forecasts; </w:t>
      </w:r>
    </w:p>
    <w:p w14:paraId="1E1EEA04" w14:textId="77777777" w:rsidR="00614E60" w:rsidRPr="00614E60" w:rsidRDefault="00614E60">
      <w:pPr>
        <w:pStyle w:val="BodyTextNumbered"/>
        <w:ind w:left="1440"/>
        <w:rPr>
          <w:sz w:val="24"/>
          <w:szCs w:val="24"/>
        </w:rPr>
      </w:pPr>
      <w:r w:rsidRPr="00614E60">
        <w:rPr>
          <w:sz w:val="24"/>
          <w:szCs w:val="24"/>
        </w:rPr>
        <w:t>(l)</w:t>
      </w:r>
      <w:r w:rsidRPr="00614E60">
        <w:rPr>
          <w:sz w:val="24"/>
          <w:szCs w:val="24"/>
        </w:rPr>
        <w:tab/>
        <w:t>The forecast of capacity provided by price-responsive Demand;</w:t>
      </w:r>
    </w:p>
    <w:p w14:paraId="230469AE" w14:textId="77777777" w:rsidR="00614E60" w:rsidRPr="00614E60" w:rsidRDefault="00614E60">
      <w:pPr>
        <w:pStyle w:val="BodyTextNumbered"/>
        <w:ind w:left="1440"/>
        <w:rPr>
          <w:sz w:val="24"/>
          <w:szCs w:val="24"/>
        </w:rPr>
      </w:pPr>
      <w:r w:rsidRPr="00614E60">
        <w:rPr>
          <w:sz w:val="24"/>
          <w:szCs w:val="24"/>
        </w:rPr>
        <w:t>(m)</w:t>
      </w:r>
      <w:r w:rsidRPr="00614E60">
        <w:rPr>
          <w:sz w:val="24"/>
          <w:szCs w:val="24"/>
        </w:rPr>
        <w:tab/>
        <w:t>Any aggregate derating of Resource(s) and/or Forced Outage assumptions in total MWs; and</w:t>
      </w:r>
    </w:p>
    <w:p w14:paraId="7B5703F6" w14:textId="77777777" w:rsidR="00614E60" w:rsidRPr="00614E60" w:rsidRDefault="00614E60">
      <w:pPr>
        <w:pStyle w:val="BodyTextNumbered"/>
        <w:ind w:left="1440"/>
        <w:rPr>
          <w:sz w:val="24"/>
          <w:szCs w:val="24"/>
        </w:rPr>
      </w:pPr>
      <w:r w:rsidRPr="00614E60">
        <w:rPr>
          <w:sz w:val="24"/>
          <w:szCs w:val="24"/>
        </w:rPr>
        <w:t>(n)</w:t>
      </w:r>
      <w:r w:rsidRPr="00614E60">
        <w:rPr>
          <w:sz w:val="24"/>
          <w:szCs w:val="24"/>
        </w:rPr>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4E60" w:rsidRPr="00614E60" w14:paraId="5EB48F37" w14:textId="77777777">
        <w:tc>
          <w:tcPr>
            <w:tcW w:w="9445" w:type="dxa"/>
            <w:tcBorders>
              <w:top w:val="single" w:sz="4" w:space="0" w:color="auto"/>
              <w:left w:val="single" w:sz="4" w:space="0" w:color="auto"/>
              <w:bottom w:val="single" w:sz="4" w:space="0" w:color="auto"/>
              <w:right w:val="single" w:sz="4" w:space="0" w:color="auto"/>
            </w:tcBorders>
            <w:shd w:val="clear" w:color="auto" w:fill="D9D9D9"/>
          </w:tcPr>
          <w:p w14:paraId="543FE6B5" w14:textId="77777777" w:rsidR="00614E60" w:rsidRPr="00614E60" w:rsidRDefault="00614E60">
            <w:pPr>
              <w:spacing w:before="120" w:after="240"/>
              <w:rPr>
                <w:b/>
                <w:i/>
              </w:rPr>
            </w:pPr>
            <w:r w:rsidRPr="00614E60">
              <w:rPr>
                <w:b/>
                <w:i/>
              </w:rPr>
              <w:t>[NPRR995:  Replace paragraph (7) above with the following upon system implementation:]</w:t>
            </w:r>
          </w:p>
          <w:p w14:paraId="32828ECA" w14:textId="77777777" w:rsidR="00614E60" w:rsidRPr="00614E60" w:rsidRDefault="00614E60">
            <w:pPr>
              <w:spacing w:after="240"/>
              <w:ind w:left="720" w:hanging="720"/>
              <w:rPr>
                <w:iCs/>
              </w:rPr>
            </w:pPr>
            <w:r w:rsidRPr="00614E60">
              <w:rPr>
                <w:iCs/>
              </w:rPr>
              <w:t>(7)</w:t>
            </w:r>
            <w:r w:rsidRPr="00614E60">
              <w:rPr>
                <w:iCs/>
              </w:rPr>
              <w:tab/>
              <w:t xml:space="preserve">The preliminary OAE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preliminary OAE must include targeted reserve levels and include forecasted capacity available through DC Tie imports or curtailment of DC Tie exports, forecasted capacity provided from Settlement Only Distributed Generators (SODGs), Settlement Only Transmission Generators (SOTGs), </w:t>
            </w:r>
            <w:r w:rsidRPr="00614E60">
              <w:t xml:space="preserve">Settlement Only Distribution Energy Storage Systems (SODESSs), and Settlement Only Transmission Energy Storage Systems (SOTESSs), </w:t>
            </w:r>
            <w:r w:rsidRPr="00614E60">
              <w:rPr>
                <w:iCs/>
              </w:rPr>
              <w:t xml:space="preserve">and forecasted capacity from price-responsive Demand based on information reported to ERCOT in accordance with Section 3.10.7.2.1, Reporting of Demand Response.  ERCOT must post the following inputs to the preliminary OAE to the </w:t>
            </w:r>
            <w:r w:rsidRPr="00614E60">
              <w:rPr>
                <w:bCs/>
                <w:iCs/>
              </w:rPr>
              <w:t>ERCOT website</w:t>
            </w:r>
            <w:r w:rsidRPr="00614E60">
              <w:rPr>
                <w:iCs/>
              </w:rPr>
              <w:t xml:space="preserve"> within an hour of issuing an AAN, including but not limited to:</w:t>
            </w:r>
          </w:p>
          <w:p w14:paraId="55AC9779" w14:textId="77777777" w:rsidR="00614E60" w:rsidRPr="00614E60" w:rsidRDefault="00614E60">
            <w:pPr>
              <w:spacing w:after="240"/>
              <w:ind w:left="1440" w:hanging="720"/>
              <w:rPr>
                <w:iCs/>
              </w:rPr>
            </w:pPr>
            <w:r w:rsidRPr="00614E60">
              <w:rPr>
                <w:iCs/>
              </w:rPr>
              <w:t>(a)</w:t>
            </w:r>
            <w:r w:rsidRPr="00614E60">
              <w:rPr>
                <w:iCs/>
              </w:rPr>
              <w:tab/>
              <w:t xml:space="preserve">The Load forecast; </w:t>
            </w:r>
          </w:p>
          <w:p w14:paraId="593BF0B8" w14:textId="77777777" w:rsidR="00614E60" w:rsidRPr="00614E60" w:rsidRDefault="00614E60">
            <w:pPr>
              <w:spacing w:after="240"/>
              <w:ind w:left="1440" w:hanging="720"/>
              <w:rPr>
                <w:iCs/>
              </w:rPr>
            </w:pPr>
            <w:r w:rsidRPr="00614E60">
              <w:rPr>
                <w:iCs/>
              </w:rPr>
              <w:t>(b)</w:t>
            </w:r>
            <w:r w:rsidRPr="00614E60">
              <w:rPr>
                <w:iCs/>
              </w:rPr>
              <w:tab/>
              <w:t>Load forecast vendor selection;</w:t>
            </w:r>
          </w:p>
          <w:p w14:paraId="6B8EB508" w14:textId="77777777" w:rsidR="00614E60" w:rsidRPr="00614E60" w:rsidRDefault="00614E60">
            <w:pPr>
              <w:spacing w:after="240"/>
              <w:ind w:left="1440" w:hanging="720"/>
              <w:rPr>
                <w:iCs/>
              </w:rPr>
            </w:pPr>
            <w:r w:rsidRPr="00614E60">
              <w:rPr>
                <w:iCs/>
              </w:rPr>
              <w:t>(c)</w:t>
            </w:r>
            <w:r w:rsidRPr="00614E60">
              <w:rPr>
                <w:iCs/>
              </w:rPr>
              <w:tab/>
              <w:t>Wind forecast;</w:t>
            </w:r>
          </w:p>
          <w:p w14:paraId="5CC3ED37" w14:textId="77777777" w:rsidR="00614E60" w:rsidRPr="00614E60" w:rsidRDefault="00614E60">
            <w:pPr>
              <w:spacing w:after="240"/>
              <w:ind w:left="1440" w:hanging="720"/>
              <w:rPr>
                <w:iCs/>
              </w:rPr>
            </w:pPr>
            <w:r w:rsidRPr="00614E60">
              <w:rPr>
                <w:iCs/>
              </w:rPr>
              <w:t>(d)</w:t>
            </w:r>
            <w:r w:rsidRPr="00614E60">
              <w:rPr>
                <w:iCs/>
              </w:rPr>
              <w:tab/>
              <w:t>Wind forecast vendor selection;</w:t>
            </w:r>
          </w:p>
          <w:p w14:paraId="637033D1" w14:textId="77777777" w:rsidR="00614E60" w:rsidRPr="00614E60" w:rsidRDefault="00614E60">
            <w:pPr>
              <w:spacing w:after="240"/>
              <w:ind w:left="1440" w:hanging="720"/>
              <w:rPr>
                <w:iCs/>
              </w:rPr>
            </w:pPr>
            <w:r w:rsidRPr="00614E60">
              <w:rPr>
                <w:iCs/>
              </w:rPr>
              <w:t>(e)</w:t>
            </w:r>
            <w:r w:rsidRPr="00614E60">
              <w:rPr>
                <w:iCs/>
              </w:rPr>
              <w:tab/>
              <w:t>Solar forecast;</w:t>
            </w:r>
          </w:p>
          <w:p w14:paraId="6280B4C9" w14:textId="77777777" w:rsidR="00614E60" w:rsidRPr="00614E60" w:rsidRDefault="00614E60">
            <w:pPr>
              <w:spacing w:after="240"/>
              <w:ind w:left="1440" w:hanging="720"/>
              <w:rPr>
                <w:iCs/>
              </w:rPr>
            </w:pPr>
            <w:r w:rsidRPr="00614E60">
              <w:rPr>
                <w:iCs/>
              </w:rPr>
              <w:t>(f)</w:t>
            </w:r>
            <w:r w:rsidRPr="00614E60">
              <w:rPr>
                <w:iCs/>
              </w:rPr>
              <w:tab/>
              <w:t>Solar forecast vendor selection;</w:t>
            </w:r>
          </w:p>
          <w:p w14:paraId="7EA47761" w14:textId="77777777" w:rsidR="00614E60" w:rsidRPr="00614E60" w:rsidRDefault="00614E60">
            <w:pPr>
              <w:spacing w:after="240"/>
              <w:ind w:left="1440" w:hanging="720"/>
              <w:rPr>
                <w:iCs/>
              </w:rPr>
            </w:pPr>
            <w:r w:rsidRPr="00614E60">
              <w:rPr>
                <w:iCs/>
              </w:rPr>
              <w:t>(g)</w:t>
            </w:r>
            <w:r w:rsidRPr="00614E60">
              <w:rPr>
                <w:iCs/>
              </w:rPr>
              <w:tab/>
              <w:t>Expected severe weather impacts forecast;</w:t>
            </w:r>
          </w:p>
          <w:p w14:paraId="0684C7D1" w14:textId="77777777" w:rsidR="00614E60" w:rsidRPr="00614E60" w:rsidRDefault="00614E60">
            <w:pPr>
              <w:spacing w:after="240"/>
              <w:ind w:left="1440" w:hanging="720"/>
              <w:rPr>
                <w:iCs/>
              </w:rPr>
            </w:pPr>
            <w:r w:rsidRPr="00614E60">
              <w:rPr>
                <w:iCs/>
              </w:rPr>
              <w:t>(h)</w:t>
            </w:r>
            <w:r w:rsidRPr="00614E60">
              <w:rPr>
                <w:iCs/>
              </w:rPr>
              <w:tab/>
              <w:t>Targeted reserve levels;</w:t>
            </w:r>
          </w:p>
          <w:p w14:paraId="2EF24EE8" w14:textId="77777777" w:rsidR="00614E60" w:rsidRPr="00614E60" w:rsidRDefault="00614E60">
            <w:pPr>
              <w:spacing w:after="240"/>
              <w:ind w:left="1440" w:hanging="720"/>
              <w:rPr>
                <w:iCs/>
              </w:rPr>
            </w:pPr>
            <w:r w:rsidRPr="00614E60">
              <w:rPr>
                <w:iCs/>
              </w:rPr>
              <w:t>(i)</w:t>
            </w:r>
            <w:r w:rsidRPr="00614E60">
              <w:rPr>
                <w:iCs/>
              </w:rPr>
              <w:tab/>
              <w:t>DC Tie import forecast;</w:t>
            </w:r>
          </w:p>
          <w:p w14:paraId="20C9D3AE" w14:textId="77777777" w:rsidR="00614E60" w:rsidRPr="00614E60" w:rsidRDefault="00614E60">
            <w:pPr>
              <w:spacing w:after="240"/>
              <w:ind w:left="1440" w:hanging="720"/>
              <w:rPr>
                <w:iCs/>
              </w:rPr>
            </w:pPr>
            <w:r w:rsidRPr="00614E60">
              <w:rPr>
                <w:iCs/>
              </w:rPr>
              <w:lastRenderedPageBreak/>
              <w:t>(j)</w:t>
            </w:r>
            <w:r w:rsidRPr="00614E60">
              <w:rPr>
                <w:iCs/>
              </w:rPr>
              <w:tab/>
              <w:t>DC Tie export curtailment forecast;</w:t>
            </w:r>
          </w:p>
          <w:p w14:paraId="79CA72EE" w14:textId="77777777" w:rsidR="00614E60" w:rsidRPr="00614E60" w:rsidRDefault="00614E60">
            <w:pPr>
              <w:spacing w:after="240"/>
              <w:ind w:left="1440" w:hanging="720"/>
              <w:rPr>
                <w:iCs/>
              </w:rPr>
            </w:pPr>
            <w:r w:rsidRPr="00614E60">
              <w:rPr>
                <w:iCs/>
              </w:rPr>
              <w:t>(k)</w:t>
            </w:r>
            <w:r w:rsidRPr="00614E60">
              <w:rPr>
                <w:iCs/>
              </w:rPr>
              <w:tab/>
              <w:t>SODG, SOTG</w:t>
            </w:r>
            <w:r w:rsidRPr="00614E60">
              <w:t>, SODESS, and SOTESS</w:t>
            </w:r>
            <w:r w:rsidRPr="00614E60">
              <w:rPr>
                <w:iCs/>
              </w:rPr>
              <w:t xml:space="preserve"> forecasts; </w:t>
            </w:r>
          </w:p>
          <w:p w14:paraId="66A8018E" w14:textId="77777777" w:rsidR="00614E60" w:rsidRPr="00614E60" w:rsidRDefault="00614E60">
            <w:pPr>
              <w:spacing w:after="240"/>
              <w:ind w:left="1440" w:hanging="720"/>
              <w:rPr>
                <w:iCs/>
              </w:rPr>
            </w:pPr>
            <w:r w:rsidRPr="00614E60">
              <w:rPr>
                <w:iCs/>
              </w:rPr>
              <w:t>(l)</w:t>
            </w:r>
            <w:r w:rsidRPr="00614E60">
              <w:rPr>
                <w:iCs/>
              </w:rPr>
              <w:tab/>
              <w:t>The forecast of capacity provided by price-responsive Demand;</w:t>
            </w:r>
          </w:p>
          <w:p w14:paraId="56509068" w14:textId="77777777" w:rsidR="00614E60" w:rsidRPr="00614E60" w:rsidRDefault="00614E60">
            <w:pPr>
              <w:spacing w:after="240"/>
              <w:ind w:left="1440" w:hanging="720"/>
              <w:rPr>
                <w:iCs/>
              </w:rPr>
            </w:pPr>
            <w:r w:rsidRPr="00614E60">
              <w:rPr>
                <w:iCs/>
              </w:rPr>
              <w:t>(m)</w:t>
            </w:r>
            <w:r w:rsidRPr="00614E60">
              <w:rPr>
                <w:iCs/>
              </w:rPr>
              <w:tab/>
              <w:t>Any aggregate derating of Resource(s) and/or Forced Outage assumptions in total MWs; and</w:t>
            </w:r>
          </w:p>
          <w:p w14:paraId="6BC0CE3B" w14:textId="77777777" w:rsidR="00614E60" w:rsidRPr="00614E60" w:rsidRDefault="00614E60">
            <w:pPr>
              <w:spacing w:after="240"/>
              <w:ind w:left="1440" w:hanging="720"/>
              <w:rPr>
                <w:iCs/>
              </w:rPr>
            </w:pPr>
            <w:r w:rsidRPr="00614E60">
              <w:rPr>
                <w:iCs/>
              </w:rPr>
              <w:t>(n)</w:t>
            </w:r>
            <w:r w:rsidRPr="00614E60">
              <w:rPr>
                <w:iCs/>
              </w:rPr>
              <w:tab/>
              <w:t>Any aggregate fuel derating assumptions in total MWs.</w:t>
            </w:r>
          </w:p>
        </w:tc>
      </w:tr>
    </w:tbl>
    <w:p w14:paraId="4FE70C78" w14:textId="77777777" w:rsidR="00614E60" w:rsidRPr="00614E60" w:rsidRDefault="00614E60">
      <w:pPr>
        <w:pStyle w:val="BodyTextNumbered"/>
        <w:spacing w:before="240"/>
        <w:rPr>
          <w:sz w:val="24"/>
          <w:szCs w:val="24"/>
        </w:rPr>
      </w:pPr>
      <w:r w:rsidRPr="00614E60">
        <w:rPr>
          <w:sz w:val="24"/>
          <w:szCs w:val="24"/>
        </w:rPr>
        <w:lastRenderedPageBreak/>
        <w:t>(8)</w:t>
      </w:r>
      <w:r w:rsidRPr="00614E60">
        <w:rPr>
          <w:sz w:val="24"/>
          <w:szCs w:val="24"/>
        </w:rPr>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sidRPr="00614E60">
        <w:rPr>
          <w:color w:val="000000"/>
          <w:sz w:val="24"/>
          <w:szCs w:val="24"/>
        </w:rPr>
        <w:t xml:space="preserve">In exercising its discretion under this paragraph, ERCOT is not required to issue an AAN or OAE before issuing an OSA, but </w:t>
      </w:r>
      <w:r w:rsidRPr="00614E60">
        <w:rPr>
          <w:sz w:val="24"/>
          <w:szCs w:val="24"/>
        </w:rPr>
        <w:t>shall:</w:t>
      </w:r>
    </w:p>
    <w:p w14:paraId="6DD6291D" w14:textId="77777777" w:rsidR="00614E60" w:rsidRPr="00614E60" w:rsidRDefault="00614E60">
      <w:pPr>
        <w:pStyle w:val="bodytextnumbered0"/>
        <w:ind w:left="1440"/>
        <w:rPr>
          <w:color w:val="000000"/>
        </w:rPr>
      </w:pPr>
      <w:r w:rsidRPr="00614E60">
        <w:rPr>
          <w:color w:val="000000"/>
        </w:rPr>
        <w:t>(a)</w:t>
      </w:r>
      <w:r w:rsidRPr="00614E60">
        <w:rPr>
          <w:color w:val="000000"/>
        </w:rPr>
        <w:tab/>
        <w:t>Issue the OSA to the QSE of the Resource for the purpose of make whole compensation; and</w:t>
      </w:r>
    </w:p>
    <w:p w14:paraId="4BF42F5A" w14:textId="77777777" w:rsidR="00614E60" w:rsidRPr="00614E60" w:rsidRDefault="00614E60">
      <w:pPr>
        <w:pStyle w:val="bodytextnumbered0"/>
        <w:ind w:left="1440"/>
        <w:rPr>
          <w:color w:val="000000"/>
        </w:rPr>
      </w:pPr>
      <w:r w:rsidRPr="00614E60">
        <w:rPr>
          <w:color w:val="000000"/>
        </w:rPr>
        <w:t>(b)</w:t>
      </w:r>
      <w:r w:rsidRPr="00614E60">
        <w:rPr>
          <w:color w:val="000000"/>
        </w:rPr>
        <w:tab/>
        <w:t xml:space="preserve">Present the justification for the out of market action to the Technical Advisory Committee (TAC) at its </w:t>
      </w:r>
      <w:r w:rsidRPr="00614E60">
        <w:t>next meeting that is at least 14 Business Days after the OSA</w:t>
      </w:r>
      <w:r w:rsidRPr="00614E60">
        <w:rPr>
          <w:color w:val="000000"/>
        </w:rPr>
        <w:t>.</w:t>
      </w:r>
    </w:p>
    <w:p w14:paraId="71C9663C" w14:textId="77777777" w:rsidR="00614E60" w:rsidRPr="00614E60" w:rsidRDefault="00614E60">
      <w:pPr>
        <w:pStyle w:val="H4"/>
        <w:rPr>
          <w:b w:val="0"/>
          <w:szCs w:val="24"/>
        </w:rPr>
      </w:pPr>
      <w:r w:rsidRPr="00614E60">
        <w:rPr>
          <w:szCs w:val="24"/>
        </w:rPr>
        <w:t>3.1.6.13</w:t>
      </w:r>
      <w:r w:rsidRPr="00614E60">
        <w:rPr>
          <w:szCs w:val="24"/>
        </w:rPr>
        <w:tab/>
      </w:r>
      <w:del w:id="316" w:author="ERCOT" w:date="2025-03-13T12:00:00Z">
        <w:r w:rsidRPr="00614E60" w:rsidDel="0005360E">
          <w:rPr>
            <w:szCs w:val="24"/>
          </w:rPr>
          <w:delText xml:space="preserve">Maximum Daily </w:delText>
        </w:r>
      </w:del>
      <w:r w:rsidRPr="00614E60">
        <w:rPr>
          <w:szCs w:val="24"/>
        </w:rPr>
        <w:t xml:space="preserve">Resource Planned Outage </w:t>
      </w:r>
      <w:del w:id="317" w:author="ERCOT" w:date="2025-03-13T12:00:00Z">
        <w:r w:rsidRPr="00614E60" w:rsidDel="0005360E">
          <w:rPr>
            <w:szCs w:val="24"/>
          </w:rPr>
          <w:delText>Capacity</w:delText>
        </w:r>
      </w:del>
      <w:bookmarkEnd w:id="300"/>
      <w:ins w:id="318" w:author="ERCOT" w:date="2025-03-13T12:00:00Z">
        <w:r w:rsidRPr="00614E60">
          <w:rPr>
            <w:szCs w:val="24"/>
          </w:rPr>
          <w:t>Limit</w:t>
        </w:r>
      </w:ins>
      <w:ins w:id="319" w:author="ERCOT" w:date="2025-05-22T12:30:00Z" w16du:dateUtc="2025-05-22T17:30:00Z">
        <w:r w:rsidRPr="00614E60">
          <w:rPr>
            <w:szCs w:val="24"/>
          </w:rPr>
          <w:t xml:space="preserve"> (RPOL)</w:t>
        </w:r>
      </w:ins>
    </w:p>
    <w:p w14:paraId="56640421" w14:textId="77777777" w:rsidR="00614E60" w:rsidRPr="00614E60" w:rsidRDefault="00614E60">
      <w:pPr>
        <w:spacing w:after="240"/>
        <w:ind w:left="720" w:hanging="720"/>
        <w:rPr>
          <w:iCs/>
        </w:rPr>
      </w:pPr>
      <w:r w:rsidRPr="00614E60">
        <w:rPr>
          <w:iCs/>
        </w:rPr>
        <w:t>(1)</w:t>
      </w:r>
      <w:r w:rsidRPr="00614E60">
        <w:rPr>
          <w:iCs/>
        </w:rPr>
        <w:tab/>
        <w:t>ERCOT shall calculate a maximum capacity of Resource Planned Outages, excluding Outages of nuclear-powered generation facilities and Outages of QFs that are subject to the exemption in paragraph (7) of Section 3.1.6, Outages of Resources Other than Reliability Resources, that should be allowed on each day of the next 60 months.</w:t>
      </w:r>
    </w:p>
    <w:p w14:paraId="55FF5B66" w14:textId="77777777" w:rsidR="00614E60" w:rsidRPr="00614E60" w:rsidRDefault="00614E60">
      <w:pPr>
        <w:spacing w:after="240"/>
        <w:ind w:left="1440" w:hanging="720"/>
        <w:rPr>
          <w:iCs/>
        </w:rPr>
      </w:pPr>
      <w:r w:rsidRPr="00614E60">
        <w:rPr>
          <w:iCs/>
        </w:rPr>
        <w:t>(a)</w:t>
      </w:r>
      <w:r w:rsidRPr="00614E60">
        <w:rPr>
          <w:iCs/>
        </w:rPr>
        <w:tab/>
        <w:t xml:space="preserve">For days more than seven days ahead of the Operating Day, the calculation of this </w:t>
      </w:r>
      <w:del w:id="320" w:author="ERCOT" w:date="2025-05-22T12:30:00Z" w16du:dateUtc="2025-05-22T17:30:00Z">
        <w:r w:rsidRPr="00614E60" w:rsidDel="0066671A">
          <w:rPr>
            <w:iCs/>
          </w:rPr>
          <w:delText>Maximum Daily Resource Planned Outage Capacity</w:delText>
        </w:r>
      </w:del>
      <w:ins w:id="321" w:author="ERCOT" w:date="2025-05-22T12:30:00Z" w16du:dateUtc="2025-05-22T17:30:00Z">
        <w:r w:rsidRPr="00614E60">
          <w:rPr>
            <w:iCs/>
          </w:rPr>
          <w:t>RPOL</w:t>
        </w:r>
      </w:ins>
      <w:r w:rsidRPr="00614E60">
        <w:rPr>
          <w:iCs/>
        </w:rPr>
        <w:t xml:space="preserve"> </w:t>
      </w:r>
      <w:del w:id="322" w:author="ERCOT" w:date="2025-05-20T13:37:00Z" w16du:dateUtc="2025-05-20T18:37:00Z">
        <w:r w:rsidRPr="00614E60" w:rsidDel="00EB188A">
          <w:rPr>
            <w:iCs/>
          </w:rPr>
          <w:delText xml:space="preserve">will be based on </w:delText>
        </w:r>
      </w:del>
      <w:ins w:id="323" w:author="ERCOT" w:date="2025-02-24T09:25:00Z">
        <w:r w:rsidRPr="00614E60">
          <w:rPr>
            <w:iCs/>
          </w:rPr>
          <w:t xml:space="preserve">shall include the parameters used to determine the </w:t>
        </w:r>
      </w:ins>
      <w:ins w:id="324" w:author="ERCOT" w:date="2025-05-22T14:24:00Z" w16du:dateUtc="2025-05-22T19:24:00Z">
        <w:r w:rsidRPr="00614E60">
          <w:rPr>
            <w:iCs/>
          </w:rPr>
          <w:t>RPOL</w:t>
        </w:r>
      </w:ins>
      <w:ins w:id="325" w:author="ERCOT" w:date="2025-02-24T09:25:00Z">
        <w:r w:rsidRPr="00614E60">
          <w:rPr>
            <w:iCs/>
          </w:rPr>
          <w:t xml:space="preserve"> that will apply to Generation Resources and </w:t>
        </w:r>
      </w:ins>
      <w:ins w:id="326" w:author="ERCOT" w:date="2025-05-22T14:24:00Z" w16du:dateUtc="2025-05-22T19:24:00Z">
        <w:r w:rsidRPr="00614E60">
          <w:rPr>
            <w:iCs/>
          </w:rPr>
          <w:t>ESRs</w:t>
        </w:r>
      </w:ins>
      <w:ins w:id="327" w:author="ERCOT" w:date="2025-02-24T09:26:00Z">
        <w:r w:rsidRPr="00614E60">
          <w:rPr>
            <w:iCs/>
          </w:rPr>
          <w:t xml:space="preserve">.  </w:t>
        </w:r>
      </w:ins>
      <w:del w:id="328" w:author="ERCOT" w:date="2025-02-24T09:25:00Z">
        <w:r w:rsidRPr="00614E60" w:rsidDel="006F2C73">
          <w:rPr>
            <w:iCs/>
          </w:rPr>
          <w:delText xml:space="preserve">seasonal assumptions, planned Resources that have met the criteria in Planning Guide Section 6.9, Addition of Proposed Generation to the Planning Models, Planned Outages of nuclear Generation Resources, Planned Outages of QFs that are subject to the exemption in paragraph (7) of Section 3.1.6, and the long-term Load forecast.  </w:delText>
        </w:r>
      </w:del>
      <w:r w:rsidRPr="00614E60">
        <w:rPr>
          <w:iCs/>
        </w:rPr>
        <w:t xml:space="preserve">ERCOT shall update the calculation of the </w:t>
      </w:r>
      <w:ins w:id="329" w:author="ERCOT" w:date="2025-05-20T13:34:00Z" w16du:dateUtc="2025-05-20T18:34:00Z">
        <w:r w:rsidRPr="00614E60">
          <w:rPr>
            <w:iCs/>
          </w:rPr>
          <w:t>RPOL</w:t>
        </w:r>
      </w:ins>
      <w:del w:id="330" w:author="ERCOT" w:date="2025-03-13T12:01:00Z">
        <w:r w:rsidRPr="00614E60" w:rsidDel="0005360E">
          <w:rPr>
            <w:iCs/>
          </w:rPr>
          <w:delText xml:space="preserve">Maximum Daily Resource </w:delText>
        </w:r>
      </w:del>
      <w:del w:id="331" w:author="ERCOT" w:date="2025-05-20T13:34:00Z" w16du:dateUtc="2025-05-20T18:34:00Z">
        <w:r w:rsidRPr="00614E60" w:rsidDel="00EB188A">
          <w:rPr>
            <w:iCs/>
          </w:rPr>
          <w:delText xml:space="preserve">Planned Outage </w:delText>
        </w:r>
      </w:del>
      <w:del w:id="332" w:author="ERCOT" w:date="2025-03-13T12:01:00Z">
        <w:r w:rsidRPr="00614E60" w:rsidDel="0005360E">
          <w:rPr>
            <w:iCs/>
          </w:rPr>
          <w:delText>Capacity</w:delText>
        </w:r>
      </w:del>
      <w:del w:id="333" w:author="ERCOT" w:date="2025-05-20T13:35:00Z" w16du:dateUtc="2025-05-20T18:35:00Z">
        <w:r w:rsidRPr="00614E60" w:rsidDel="00EB188A">
          <w:rPr>
            <w:iCs/>
          </w:rPr>
          <w:delText xml:space="preserve"> for the next 60 months </w:delText>
        </w:r>
      </w:del>
      <w:del w:id="334" w:author="ERCOT" w:date="2025-02-24T09:26:00Z">
        <w:r w:rsidRPr="00614E60" w:rsidDel="006F2C73">
          <w:rPr>
            <w:iCs/>
          </w:rPr>
          <w:delText xml:space="preserve">twice per </w:delText>
        </w:r>
      </w:del>
      <w:ins w:id="335" w:author="ERCOT" w:date="2025-05-22T13:02:00Z" w16du:dateUtc="2025-05-22T18:02:00Z">
        <w:r w:rsidRPr="00614E60">
          <w:rPr>
            <w:iCs/>
          </w:rPr>
          <w:t xml:space="preserve"> </w:t>
        </w:r>
      </w:ins>
      <w:r w:rsidRPr="00614E60">
        <w:rPr>
          <w:iCs/>
        </w:rPr>
        <w:t>month</w:t>
      </w:r>
      <w:ins w:id="336" w:author="ERCOT" w:date="2025-02-24T09:26:00Z">
        <w:r w:rsidRPr="00614E60">
          <w:rPr>
            <w:iCs/>
          </w:rPr>
          <w:t>ly</w:t>
        </w:r>
      </w:ins>
      <w:r w:rsidRPr="00614E60">
        <w:rPr>
          <w:iCs/>
        </w:rPr>
        <w:t>.</w:t>
      </w:r>
    </w:p>
    <w:p w14:paraId="40624A19" w14:textId="77777777" w:rsidR="00614E60" w:rsidRPr="00614E60" w:rsidRDefault="00614E60">
      <w:pPr>
        <w:spacing w:after="240"/>
        <w:ind w:left="1440" w:hanging="720"/>
        <w:rPr>
          <w:iCs/>
        </w:rPr>
      </w:pPr>
      <w:r w:rsidRPr="00614E60">
        <w:rPr>
          <w:iCs/>
        </w:rPr>
        <w:t>(b)</w:t>
      </w:r>
      <w:r w:rsidRPr="00614E60">
        <w:rPr>
          <w:iCs/>
        </w:rPr>
        <w:tab/>
        <w:t xml:space="preserve">For days that are seven days or less prior to the Operating Day, the calculation of </w:t>
      </w:r>
      <w:del w:id="337" w:author="ERCOT" w:date="2025-02-24T09:26:00Z">
        <w:r w:rsidRPr="00614E60" w:rsidDel="006F2C73">
          <w:rPr>
            <w:iCs/>
          </w:rPr>
          <w:delText>this</w:delText>
        </w:r>
      </w:del>
      <w:del w:id="338" w:author="ERCOT" w:date="2025-03-13T12:02:00Z">
        <w:r w:rsidRPr="00614E60" w:rsidDel="0005360E">
          <w:rPr>
            <w:iCs/>
          </w:rPr>
          <w:delText xml:space="preserve"> Maximum Daily Resource </w:delText>
        </w:r>
      </w:del>
      <w:del w:id="339" w:author="ERCOT" w:date="2025-05-20T13:35:00Z" w16du:dateUtc="2025-05-20T18:35:00Z">
        <w:r w:rsidRPr="00614E60" w:rsidDel="00EB188A">
          <w:rPr>
            <w:iCs/>
          </w:rPr>
          <w:delText xml:space="preserve">Planned Outage </w:delText>
        </w:r>
      </w:del>
      <w:ins w:id="340" w:author="ERCOT" w:date="2025-04-19T10:49:00Z" w16du:dateUtc="2025-04-19T15:49:00Z">
        <w:r w:rsidRPr="00614E60">
          <w:rPr>
            <w:iCs/>
          </w:rPr>
          <w:t>RPOL</w:t>
        </w:r>
      </w:ins>
      <w:ins w:id="341" w:author="ERCOT" w:date="2025-03-13T12:02:00Z">
        <w:r w:rsidRPr="00614E60">
          <w:rPr>
            <w:iCs/>
          </w:rPr>
          <w:t xml:space="preserve"> </w:t>
        </w:r>
      </w:ins>
      <w:del w:id="342" w:author="ERCOT" w:date="2025-03-13T12:02:00Z">
        <w:r w:rsidRPr="00614E60" w:rsidDel="0005360E">
          <w:rPr>
            <w:iCs/>
          </w:rPr>
          <w:delText xml:space="preserve">Capacity </w:delText>
        </w:r>
      </w:del>
      <w:r w:rsidRPr="00614E60">
        <w:rPr>
          <w:iCs/>
        </w:rPr>
        <w:t xml:space="preserve">will be based on </w:t>
      </w:r>
      <w:r w:rsidRPr="00614E60">
        <w:rPr>
          <w:iCs/>
        </w:rPr>
        <w:lastRenderedPageBreak/>
        <w:t xml:space="preserve">the inputs used for the planning assessment for an OAE described in Section 3.1.6.9, Withdrawal of Approval and Rescheduling of Approved Planned Outages of Resource Facilities.  ERCOT shall update the calculation of the </w:t>
      </w:r>
      <w:del w:id="343" w:author="ERCOT" w:date="2025-03-13T12:02:00Z">
        <w:r w:rsidRPr="00614E60" w:rsidDel="0005360E">
          <w:rPr>
            <w:iCs/>
          </w:rPr>
          <w:delText xml:space="preserve">Maximum Daily Resource </w:delText>
        </w:r>
      </w:del>
      <w:del w:id="344" w:author="ERCOT" w:date="2025-04-19T10:50:00Z" w16du:dateUtc="2025-04-19T15:50:00Z">
        <w:r w:rsidRPr="00614E60" w:rsidDel="004523C4">
          <w:rPr>
            <w:iCs/>
          </w:rPr>
          <w:delText xml:space="preserve">Planned Outage </w:delText>
        </w:r>
      </w:del>
      <w:del w:id="345" w:author="ERCOT" w:date="2025-03-13T12:02:00Z">
        <w:r w:rsidRPr="00614E60" w:rsidDel="0005360E">
          <w:rPr>
            <w:iCs/>
          </w:rPr>
          <w:delText xml:space="preserve">Capacity </w:delText>
        </w:r>
      </w:del>
      <w:ins w:id="346" w:author="ERCOT" w:date="2025-03-13T12:02:00Z">
        <w:r w:rsidRPr="00614E60">
          <w:rPr>
            <w:iCs/>
          </w:rPr>
          <w:t xml:space="preserve"> </w:t>
        </w:r>
      </w:ins>
      <w:ins w:id="347" w:author="ERCOT" w:date="2025-04-19T10:50:00Z" w16du:dateUtc="2025-04-19T15:50:00Z">
        <w:r w:rsidRPr="00614E60">
          <w:rPr>
            <w:iCs/>
          </w:rPr>
          <w:t xml:space="preserve">RPOL </w:t>
        </w:r>
      </w:ins>
      <w:r w:rsidRPr="00614E60">
        <w:rPr>
          <w:iCs/>
        </w:rPr>
        <w:t>for each hour of the next seven days on a rolling daily basis.</w:t>
      </w:r>
    </w:p>
    <w:p w14:paraId="15C16618" w14:textId="77777777" w:rsidR="00614E60" w:rsidRPr="00614E60" w:rsidRDefault="00614E60">
      <w:pPr>
        <w:spacing w:after="240"/>
        <w:ind w:left="1440" w:hanging="720"/>
        <w:rPr>
          <w:iCs/>
        </w:rPr>
      </w:pPr>
      <w:r w:rsidRPr="00614E60">
        <w:rPr>
          <w:iCs/>
        </w:rPr>
        <w:t>(c)</w:t>
      </w:r>
      <w:r w:rsidRPr="00614E60">
        <w:rPr>
          <w:iCs/>
        </w:rPr>
        <w:tab/>
        <w:t xml:space="preserve">ERCOT shall post the </w:t>
      </w:r>
      <w:del w:id="348" w:author="ERCOT" w:date="2025-03-13T12:03:00Z">
        <w:r w:rsidRPr="00614E60" w:rsidDel="0005360E">
          <w:rPr>
            <w:iCs/>
          </w:rPr>
          <w:delText xml:space="preserve">Maximum Daily Resource </w:delText>
        </w:r>
      </w:del>
      <w:del w:id="349" w:author="ERCOT" w:date="2025-04-19T10:50:00Z" w16du:dateUtc="2025-04-19T15:50:00Z">
        <w:r w:rsidRPr="00614E60" w:rsidDel="004523C4">
          <w:rPr>
            <w:iCs/>
          </w:rPr>
          <w:delText xml:space="preserve">Planned Outage </w:delText>
        </w:r>
      </w:del>
      <w:del w:id="350" w:author="ERCOT" w:date="2025-03-13T12:03:00Z">
        <w:r w:rsidRPr="00614E60" w:rsidDel="0005360E">
          <w:rPr>
            <w:iCs/>
          </w:rPr>
          <w:delText>Capacity</w:delText>
        </w:r>
      </w:del>
      <w:del w:id="351" w:author="ERCOT" w:date="2025-04-19T10:50:00Z" w16du:dateUtc="2025-04-19T15:50:00Z">
        <w:r w:rsidRPr="00614E60" w:rsidDel="004523C4">
          <w:rPr>
            <w:iCs/>
          </w:rPr>
          <w:delText xml:space="preserve"> </w:delText>
        </w:r>
      </w:del>
      <w:ins w:id="352" w:author="ERCOT" w:date="2025-04-19T10:50:00Z" w16du:dateUtc="2025-04-19T15:50:00Z">
        <w:r w:rsidRPr="00614E60">
          <w:rPr>
            <w:iCs/>
          </w:rPr>
          <w:t xml:space="preserve">RPOL </w:t>
        </w:r>
      </w:ins>
      <w:r w:rsidRPr="00614E60">
        <w:rPr>
          <w:iCs/>
        </w:rPr>
        <w:t>and aggregate MW of approved Resource Planned Outages at least twice per day on the ERCOT website for each day of the next 60 months.</w:t>
      </w:r>
    </w:p>
    <w:p w14:paraId="3776655C" w14:textId="77777777" w:rsidR="00614E60" w:rsidRPr="00614E60" w:rsidRDefault="00614E60">
      <w:pPr>
        <w:spacing w:after="240"/>
        <w:ind w:left="1440" w:hanging="720"/>
        <w:rPr>
          <w:iCs/>
        </w:rPr>
      </w:pPr>
      <w:r w:rsidRPr="00614E60">
        <w:rPr>
          <w:iCs/>
        </w:rPr>
        <w:t>(d)</w:t>
      </w:r>
      <w:r w:rsidRPr="00614E60">
        <w:rPr>
          <w:iCs/>
        </w:rPr>
        <w:tab/>
        <w:t xml:space="preserve">ERCOT shall post the </w:t>
      </w:r>
      <w:del w:id="353" w:author="ERCOT" w:date="2025-03-13T12:03:00Z">
        <w:r w:rsidRPr="00614E60" w:rsidDel="0005360E">
          <w:rPr>
            <w:iCs/>
          </w:rPr>
          <w:delText xml:space="preserve">Maximum Daily Resource </w:delText>
        </w:r>
      </w:del>
      <w:del w:id="354" w:author="ERCOT" w:date="2025-04-19T10:50:00Z" w16du:dateUtc="2025-04-19T15:50:00Z">
        <w:r w:rsidRPr="00614E60" w:rsidDel="004523C4">
          <w:rPr>
            <w:iCs/>
          </w:rPr>
          <w:delText xml:space="preserve">Planned Outage </w:delText>
        </w:r>
      </w:del>
      <w:del w:id="355" w:author="ERCOT" w:date="2025-03-13T12:03:00Z">
        <w:r w:rsidRPr="00614E60" w:rsidDel="0005360E">
          <w:rPr>
            <w:iCs/>
          </w:rPr>
          <w:delText>Capacity</w:delText>
        </w:r>
      </w:del>
      <w:ins w:id="356" w:author="ERCOT" w:date="2025-04-19T10:50:00Z" w16du:dateUtc="2025-04-19T15:50:00Z">
        <w:r w:rsidRPr="00614E60">
          <w:rPr>
            <w:iCs/>
          </w:rPr>
          <w:t>RPOL</w:t>
        </w:r>
      </w:ins>
      <w:r w:rsidRPr="00614E60">
        <w:rPr>
          <w:iCs/>
        </w:rPr>
        <w:t xml:space="preserve"> and aggregate MW of approved Resource Planned Outages hourly on the ERCOT website for each hour of the next seven days.</w:t>
      </w:r>
    </w:p>
    <w:p w14:paraId="541B4E91" w14:textId="77777777" w:rsidR="00614E60" w:rsidRPr="00614E60" w:rsidRDefault="00614E60">
      <w:pPr>
        <w:spacing w:after="240"/>
        <w:ind w:left="720" w:hanging="720"/>
        <w:rPr>
          <w:iCs/>
        </w:rPr>
      </w:pPr>
      <w:r w:rsidRPr="00614E60">
        <w:rPr>
          <w:iCs/>
        </w:rPr>
        <w:t>(2)</w:t>
      </w:r>
      <w:r w:rsidRPr="00614E60">
        <w:rPr>
          <w:iCs/>
        </w:rPr>
        <w:tab/>
        <w:t xml:space="preserve">ERCOT may adjust the </w:t>
      </w:r>
      <w:del w:id="357" w:author="ERCOT" w:date="2025-03-13T12:03:00Z">
        <w:r w:rsidRPr="00614E60" w:rsidDel="0005360E">
          <w:rPr>
            <w:iCs/>
          </w:rPr>
          <w:delText xml:space="preserve">Maximum Daily Resource </w:delText>
        </w:r>
      </w:del>
      <w:del w:id="358" w:author="ERCOT" w:date="2025-04-19T10:50:00Z" w16du:dateUtc="2025-04-19T15:50:00Z">
        <w:r w:rsidRPr="00614E60" w:rsidDel="004523C4">
          <w:rPr>
            <w:iCs/>
          </w:rPr>
          <w:delText xml:space="preserve">Planned Outage </w:delText>
        </w:r>
      </w:del>
      <w:del w:id="359" w:author="ERCOT" w:date="2025-03-13T12:03:00Z">
        <w:r w:rsidRPr="00614E60" w:rsidDel="0005360E">
          <w:rPr>
            <w:iCs/>
          </w:rPr>
          <w:delText>Capacity</w:delText>
        </w:r>
      </w:del>
      <w:ins w:id="360" w:author="ERCOT" w:date="2025-04-19T10:51:00Z" w16du:dateUtc="2025-04-19T15:51:00Z">
        <w:r w:rsidRPr="00614E60">
          <w:rPr>
            <w:iCs/>
          </w:rPr>
          <w:t>RPOL</w:t>
        </w:r>
      </w:ins>
      <w:r w:rsidRPr="00614E60">
        <w:rPr>
          <w:iCs/>
        </w:rPr>
        <w:t xml:space="preserve"> if, at any point in time, the actual aggregate Forced Outages and Maintenance Outages exceed the amount that is used in the </w:t>
      </w:r>
      <w:ins w:id="361" w:author="ERCOT" w:date="2025-03-13T12:04:00Z">
        <w:r w:rsidRPr="00614E60">
          <w:rPr>
            <w:iCs/>
          </w:rPr>
          <w:t xml:space="preserve">determination </w:t>
        </w:r>
      </w:ins>
      <w:ins w:id="362" w:author="ERCOT" w:date="2025-05-20T13:37:00Z" w16du:dateUtc="2025-05-20T18:37:00Z">
        <w:r w:rsidRPr="00614E60">
          <w:rPr>
            <w:iCs/>
          </w:rPr>
          <w:t xml:space="preserve">of </w:t>
        </w:r>
      </w:ins>
      <w:del w:id="363" w:author="ERCOT" w:date="2025-03-13T12:04:00Z">
        <w:r w:rsidRPr="00614E60" w:rsidDel="0046272B">
          <w:rPr>
            <w:iCs/>
          </w:rPr>
          <w:delText xml:space="preserve">assessment </w:delText>
        </w:r>
      </w:del>
      <w:del w:id="364" w:author="ERCOT" w:date="2025-04-19T10:51:00Z" w16du:dateUtc="2025-04-19T15:51:00Z">
        <w:r w:rsidRPr="00614E60" w:rsidDel="004523C4">
          <w:rPr>
            <w:iCs/>
          </w:rPr>
          <w:delText xml:space="preserve">of the </w:delText>
        </w:r>
      </w:del>
      <w:del w:id="365" w:author="ERCOT" w:date="2025-03-13T12:03:00Z">
        <w:r w:rsidRPr="00614E60" w:rsidDel="0046272B">
          <w:rPr>
            <w:iCs/>
          </w:rPr>
          <w:delText xml:space="preserve">Maximum Daily Resource </w:delText>
        </w:r>
      </w:del>
      <w:del w:id="366" w:author="ERCOT" w:date="2025-04-19T10:51:00Z" w16du:dateUtc="2025-04-19T15:51:00Z">
        <w:r w:rsidRPr="00614E60" w:rsidDel="004523C4">
          <w:rPr>
            <w:iCs/>
          </w:rPr>
          <w:delText>Planned Outage</w:delText>
        </w:r>
      </w:del>
      <w:del w:id="367" w:author="ERCOT" w:date="2025-03-13T12:03:00Z">
        <w:r w:rsidRPr="00614E60" w:rsidDel="0046272B">
          <w:rPr>
            <w:iCs/>
          </w:rPr>
          <w:delText xml:space="preserve"> Capacity</w:delText>
        </w:r>
      </w:del>
      <w:ins w:id="368" w:author="ERCOT" w:date="2025-04-19T10:51:00Z" w16du:dateUtc="2025-04-19T15:51:00Z">
        <w:r w:rsidRPr="00614E60">
          <w:rPr>
            <w:iCs/>
          </w:rPr>
          <w:t>RPOL</w:t>
        </w:r>
      </w:ins>
      <w:r w:rsidRPr="00614E60">
        <w:rPr>
          <w:iCs/>
        </w:rPr>
        <w:t>.</w:t>
      </w:r>
    </w:p>
    <w:p w14:paraId="36A1E9D7" w14:textId="77777777" w:rsidR="00614E60" w:rsidRPr="00614E60" w:rsidRDefault="00614E60">
      <w:pPr>
        <w:pStyle w:val="BodyTextNumbered"/>
        <w:rPr>
          <w:sz w:val="24"/>
          <w:szCs w:val="24"/>
        </w:rPr>
      </w:pPr>
      <w:r w:rsidRPr="00614E60">
        <w:rPr>
          <w:sz w:val="24"/>
          <w:szCs w:val="24"/>
        </w:rPr>
        <w:t>(3)</w:t>
      </w:r>
      <w:r w:rsidRPr="00614E60">
        <w:rPr>
          <w:sz w:val="24"/>
          <w:szCs w:val="24"/>
        </w:rPr>
        <w:tab/>
        <w:t xml:space="preserve">ERCOT shall post on the ERCOT website the methodology it uses to calculate </w:t>
      </w:r>
      <w:del w:id="369" w:author="ERCOT" w:date="2025-04-19T10:52:00Z" w16du:dateUtc="2025-04-19T15:52:00Z">
        <w:r w:rsidRPr="00614E60" w:rsidDel="004523C4">
          <w:rPr>
            <w:sz w:val="24"/>
            <w:szCs w:val="24"/>
          </w:rPr>
          <w:delText>the</w:delText>
        </w:r>
      </w:del>
      <w:r w:rsidRPr="00614E60">
        <w:rPr>
          <w:sz w:val="24"/>
          <w:szCs w:val="24"/>
        </w:rPr>
        <w:t xml:space="preserve"> </w:t>
      </w:r>
      <w:del w:id="370" w:author="ERCOT" w:date="2025-03-13T12:04:00Z">
        <w:r w:rsidRPr="00614E60" w:rsidDel="0046272B">
          <w:rPr>
            <w:sz w:val="24"/>
            <w:szCs w:val="24"/>
          </w:rPr>
          <w:delText xml:space="preserve">Maximum Daily Resource </w:delText>
        </w:r>
      </w:del>
      <w:del w:id="371" w:author="ERCOT" w:date="2025-04-19T10:52:00Z" w16du:dateUtc="2025-04-19T15:52:00Z">
        <w:r w:rsidRPr="00614E60" w:rsidDel="004523C4">
          <w:rPr>
            <w:sz w:val="24"/>
            <w:szCs w:val="24"/>
          </w:rPr>
          <w:delText xml:space="preserve">Planned Outage </w:delText>
        </w:r>
      </w:del>
      <w:del w:id="372" w:author="ERCOT" w:date="2025-03-13T12:04:00Z">
        <w:r w:rsidRPr="00614E60" w:rsidDel="0046272B">
          <w:rPr>
            <w:sz w:val="24"/>
            <w:szCs w:val="24"/>
          </w:rPr>
          <w:delText>Capacity</w:delText>
        </w:r>
      </w:del>
      <w:r w:rsidRPr="00614E60">
        <w:rPr>
          <w:sz w:val="24"/>
          <w:szCs w:val="24"/>
        </w:rPr>
        <w:t xml:space="preserve"> </w:t>
      </w:r>
      <w:ins w:id="373" w:author="ERCOT" w:date="2025-04-19T10:52:00Z" w16du:dateUtc="2025-04-19T15:52:00Z">
        <w:r w:rsidRPr="00614E60">
          <w:rPr>
            <w:sz w:val="24"/>
            <w:szCs w:val="24"/>
          </w:rPr>
          <w:t xml:space="preserve">RPOL </w:t>
        </w:r>
      </w:ins>
      <w:r w:rsidRPr="00614E60">
        <w:rPr>
          <w:sz w:val="24"/>
          <w:szCs w:val="24"/>
        </w:rPr>
        <w:t>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7C94BCC9" w14:textId="77777777" w:rsidR="00614E60" w:rsidRPr="00614E60" w:rsidRDefault="00614E60">
      <w:pPr>
        <w:pStyle w:val="H3"/>
        <w:rPr>
          <w:szCs w:val="24"/>
        </w:rPr>
      </w:pPr>
      <w:bookmarkStart w:id="374" w:name="_Toc204048502"/>
      <w:bookmarkStart w:id="375" w:name="_Toc400526089"/>
      <w:bookmarkStart w:id="376" w:name="_Toc405534407"/>
      <w:bookmarkStart w:id="377" w:name="_Toc406570420"/>
      <w:bookmarkStart w:id="378" w:name="_Toc410910572"/>
      <w:bookmarkStart w:id="379" w:name="_Toc411841000"/>
      <w:bookmarkStart w:id="380" w:name="_Toc422146962"/>
      <w:bookmarkStart w:id="381" w:name="_Toc433020558"/>
      <w:bookmarkStart w:id="382" w:name="_Toc437261999"/>
      <w:bookmarkStart w:id="383" w:name="_Toc478375170"/>
      <w:bookmarkStart w:id="384" w:name="_Toc193984138"/>
      <w:r w:rsidRPr="00614E60">
        <w:rPr>
          <w:szCs w:val="24"/>
        </w:rPr>
        <w:t>3.1.7</w:t>
      </w:r>
      <w:r w:rsidRPr="00614E60">
        <w:rPr>
          <w:szCs w:val="24"/>
        </w:rPr>
        <w:tab/>
        <w:t>Reliability Resource Outages</w:t>
      </w:r>
      <w:bookmarkEnd w:id="374"/>
      <w:bookmarkEnd w:id="375"/>
      <w:bookmarkEnd w:id="376"/>
      <w:bookmarkEnd w:id="377"/>
      <w:bookmarkEnd w:id="378"/>
      <w:bookmarkEnd w:id="379"/>
      <w:bookmarkEnd w:id="380"/>
      <w:bookmarkEnd w:id="381"/>
      <w:bookmarkEnd w:id="382"/>
      <w:bookmarkEnd w:id="383"/>
      <w:bookmarkEnd w:id="384"/>
    </w:p>
    <w:p w14:paraId="711B697F" w14:textId="77777777" w:rsidR="00614E60" w:rsidRPr="00614E60" w:rsidRDefault="00614E60">
      <w:pPr>
        <w:pStyle w:val="BodyTextNumbered"/>
        <w:rPr>
          <w:sz w:val="24"/>
          <w:szCs w:val="24"/>
        </w:rPr>
      </w:pPr>
      <w:r w:rsidRPr="00614E60">
        <w:rPr>
          <w:sz w:val="24"/>
          <w:szCs w:val="24"/>
        </w:rPr>
        <w:t>(1)</w:t>
      </w:r>
      <w:r w:rsidRPr="00614E60">
        <w:rPr>
          <w:sz w:val="24"/>
          <w:szCs w:val="24"/>
        </w:rPr>
        <w:tab/>
        <w:t xml:space="preserve">ERCOT shall evaluate requests for approval of an Outage of a Reliability Resource to determine if </w:t>
      </w:r>
      <w:proofErr w:type="spellStart"/>
      <w:r w:rsidRPr="00614E60">
        <w:rPr>
          <w:sz w:val="24"/>
          <w:szCs w:val="24"/>
        </w:rPr>
        <w:t>any one</w:t>
      </w:r>
      <w:proofErr w:type="spellEnd"/>
      <w:r w:rsidRPr="00614E60">
        <w:rPr>
          <w:sz w:val="24"/>
          <w:szCs w:val="24"/>
        </w:rPr>
        <w:t xml:space="preserve"> or a combination of proposed Outages may cause ERCOT to violate applicable reliability standards or exceed the </w:t>
      </w:r>
      <w:del w:id="385" w:author="ERCOT" w:date="2025-05-22T12:27:00Z" w16du:dateUtc="2025-05-22T17:27:00Z">
        <w:r w:rsidRPr="00614E60" w:rsidDel="0066671A">
          <w:rPr>
            <w:sz w:val="24"/>
            <w:szCs w:val="24"/>
          </w:rPr>
          <w:delText>Maximum Daily Resource Planned Outage Capacity</w:delText>
        </w:r>
      </w:del>
      <w:ins w:id="386" w:author="ERCOT" w:date="2025-05-22T12:27:00Z" w16du:dateUtc="2025-05-22T17:27:00Z">
        <w:r w:rsidRPr="00614E60">
          <w:rPr>
            <w:sz w:val="24"/>
            <w:szCs w:val="24"/>
          </w:rPr>
          <w:t>R</w:t>
        </w:r>
      </w:ins>
      <w:ins w:id="387" w:author="ERCOT" w:date="2025-05-22T12:28:00Z" w16du:dateUtc="2025-05-22T17:28:00Z">
        <w:r w:rsidRPr="00614E60">
          <w:rPr>
            <w:sz w:val="24"/>
            <w:szCs w:val="24"/>
          </w:rPr>
          <w:t>POL</w:t>
        </w:r>
      </w:ins>
      <w:r w:rsidRPr="00614E60">
        <w:rPr>
          <w:sz w:val="24"/>
          <w:szCs w:val="24"/>
        </w:rPr>
        <w:t xml:space="preserve">.  ERCOT’s evaluations shall take into consideration factors including the following: </w:t>
      </w:r>
    </w:p>
    <w:p w14:paraId="43AB1E5A" w14:textId="77777777" w:rsidR="00614E60" w:rsidRPr="00614E60" w:rsidRDefault="00614E60" w:rsidP="00A87D3C">
      <w:pPr>
        <w:pStyle w:val="List"/>
        <w:ind w:left="1440"/>
        <w:rPr>
          <w:szCs w:val="24"/>
        </w:rPr>
      </w:pPr>
      <w:r w:rsidRPr="00614E60">
        <w:rPr>
          <w:szCs w:val="24"/>
        </w:rPr>
        <w:t>(a)</w:t>
      </w:r>
      <w:r w:rsidRPr="00614E60">
        <w:rPr>
          <w:szCs w:val="24"/>
        </w:rPr>
        <w:tab/>
        <w:t>Load forecast;</w:t>
      </w:r>
    </w:p>
    <w:p w14:paraId="16B84E38" w14:textId="77777777" w:rsidR="00614E60" w:rsidRPr="00614E60" w:rsidRDefault="00614E60" w:rsidP="00A87D3C">
      <w:pPr>
        <w:pStyle w:val="List"/>
        <w:ind w:left="1440"/>
        <w:rPr>
          <w:szCs w:val="24"/>
        </w:rPr>
      </w:pPr>
      <w:r w:rsidRPr="00614E60">
        <w:rPr>
          <w:szCs w:val="24"/>
        </w:rPr>
        <w:t>(b)</w:t>
      </w:r>
      <w:r w:rsidRPr="00614E60">
        <w:rPr>
          <w:szCs w:val="24"/>
        </w:rPr>
        <w:tab/>
        <w:t>All other known Outages; and</w:t>
      </w:r>
    </w:p>
    <w:p w14:paraId="379D86EC" w14:textId="77777777" w:rsidR="00614E60" w:rsidRPr="00614E60" w:rsidRDefault="00614E60" w:rsidP="00A87D3C">
      <w:pPr>
        <w:pStyle w:val="List"/>
        <w:ind w:left="1440"/>
        <w:rPr>
          <w:szCs w:val="24"/>
        </w:rPr>
      </w:pPr>
      <w:r w:rsidRPr="00614E60">
        <w:rPr>
          <w:szCs w:val="24"/>
        </w:rPr>
        <w:t>(c)</w:t>
      </w:r>
      <w:r w:rsidRPr="00614E60">
        <w:rPr>
          <w:szCs w:val="24"/>
        </w:rPr>
        <w:tab/>
        <w:t>Potential for the proposed Outages to cause irresolvable transmission overloads or voltage supply concerns based on the indications from contingency analysis software.</w:t>
      </w:r>
    </w:p>
    <w:p w14:paraId="314DD7A3" w14:textId="77777777" w:rsidR="00614E60" w:rsidRPr="00614E60" w:rsidRDefault="00614E60">
      <w:pPr>
        <w:pStyle w:val="H4"/>
        <w:rPr>
          <w:b w:val="0"/>
          <w:szCs w:val="24"/>
        </w:rPr>
      </w:pPr>
      <w:bookmarkStart w:id="388" w:name="_Toc204048503"/>
      <w:bookmarkStart w:id="389" w:name="_Toc400526090"/>
      <w:bookmarkStart w:id="390" w:name="_Toc405534408"/>
      <w:bookmarkStart w:id="391" w:name="_Toc406570421"/>
      <w:bookmarkStart w:id="392" w:name="_Toc410910573"/>
      <w:bookmarkStart w:id="393" w:name="_Toc411841001"/>
      <w:bookmarkStart w:id="394" w:name="_Toc422146963"/>
      <w:bookmarkStart w:id="395" w:name="_Toc433020559"/>
      <w:bookmarkStart w:id="396" w:name="_Toc437262000"/>
      <w:bookmarkStart w:id="397" w:name="_Toc478375171"/>
      <w:bookmarkStart w:id="398" w:name="_Toc193984139"/>
      <w:r w:rsidRPr="00614E60">
        <w:rPr>
          <w:szCs w:val="24"/>
        </w:rPr>
        <w:lastRenderedPageBreak/>
        <w:t>3.1.7.1</w:t>
      </w:r>
      <w:r w:rsidRPr="00614E60">
        <w:rPr>
          <w:szCs w:val="24"/>
        </w:rPr>
        <w:tab/>
        <w:t>Timelines for Response by ERCOT on Reliability Resource Outages</w:t>
      </w:r>
      <w:bookmarkEnd w:id="388"/>
      <w:bookmarkEnd w:id="389"/>
      <w:bookmarkEnd w:id="390"/>
      <w:bookmarkEnd w:id="391"/>
      <w:bookmarkEnd w:id="392"/>
      <w:bookmarkEnd w:id="393"/>
      <w:bookmarkEnd w:id="394"/>
      <w:bookmarkEnd w:id="395"/>
      <w:bookmarkEnd w:id="396"/>
      <w:bookmarkEnd w:id="397"/>
      <w:bookmarkEnd w:id="398"/>
    </w:p>
    <w:p w14:paraId="12566222" w14:textId="77777777" w:rsidR="00614E60" w:rsidRPr="00614E60" w:rsidRDefault="00614E60">
      <w:pPr>
        <w:pStyle w:val="BodyTextNumbered"/>
        <w:rPr>
          <w:sz w:val="24"/>
          <w:szCs w:val="24"/>
        </w:rPr>
      </w:pPr>
      <w:r w:rsidRPr="00614E60">
        <w:rPr>
          <w:sz w:val="24"/>
          <w:szCs w:val="24"/>
        </w:rPr>
        <w:t>(1)</w:t>
      </w:r>
      <w:r w:rsidRPr="00614E60">
        <w:rPr>
          <w:sz w:val="24"/>
          <w:szCs w:val="24"/>
        </w:rPr>
        <w:tab/>
        <w:t xml:space="preserve">ERCOT shall approve requests for Planned Outages of Reliability Resources unless, in ERCOT’s determination, the requested Planned Outage would cause ERCOT to violate applicable reliability standards or exceed the </w:t>
      </w:r>
      <w:del w:id="399" w:author="ERCOT" w:date="2025-05-22T12:28:00Z" w16du:dateUtc="2025-05-22T17:28:00Z">
        <w:r w:rsidRPr="00614E60" w:rsidDel="0066671A">
          <w:rPr>
            <w:sz w:val="24"/>
            <w:szCs w:val="24"/>
          </w:rPr>
          <w:delText>Maximum Daily Resource Planned Outage Capacity</w:delText>
        </w:r>
      </w:del>
      <w:ins w:id="400" w:author="ERCOT" w:date="2025-05-22T12:28:00Z" w16du:dateUtc="2025-05-22T17:28:00Z">
        <w:r w:rsidRPr="00614E60">
          <w:rPr>
            <w:sz w:val="24"/>
            <w:szCs w:val="24"/>
          </w:rPr>
          <w:t>RPOL</w:t>
        </w:r>
      </w:ins>
      <w:r w:rsidRPr="00614E60">
        <w:rPr>
          <w:sz w:val="24"/>
          <w:szCs w:val="24"/>
        </w:rP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614E60" w:rsidRPr="00614E60" w14:paraId="2B4E6614" w14:textId="77777777">
        <w:tc>
          <w:tcPr>
            <w:tcW w:w="2554" w:type="pct"/>
          </w:tcPr>
          <w:p w14:paraId="16FF64A2" w14:textId="77777777" w:rsidR="00614E60" w:rsidRPr="00614E60" w:rsidRDefault="00614E60">
            <w:pPr>
              <w:pStyle w:val="TableHead"/>
              <w:rPr>
                <w:sz w:val="24"/>
                <w:szCs w:val="24"/>
              </w:rPr>
            </w:pPr>
            <w:r w:rsidRPr="00614E60">
              <w:rPr>
                <w:sz w:val="24"/>
                <w:szCs w:val="24"/>
              </w:rPr>
              <w:t>Amount of time between a Request for approval of a proposed Planned Outage and the scheduled start date of the proposed Outage:</w:t>
            </w:r>
          </w:p>
        </w:tc>
        <w:tc>
          <w:tcPr>
            <w:tcW w:w="2446" w:type="pct"/>
          </w:tcPr>
          <w:p w14:paraId="5EC449C1" w14:textId="77777777" w:rsidR="00614E60" w:rsidRPr="00614E60" w:rsidRDefault="00614E60">
            <w:pPr>
              <w:pStyle w:val="TableHead"/>
              <w:rPr>
                <w:sz w:val="24"/>
                <w:szCs w:val="24"/>
              </w:rPr>
            </w:pPr>
            <w:r w:rsidRPr="00614E60">
              <w:rPr>
                <w:sz w:val="24"/>
                <w:szCs w:val="24"/>
              </w:rPr>
              <w:t>ERCOT shall approve or reject no later than:</w:t>
            </w:r>
          </w:p>
        </w:tc>
      </w:tr>
      <w:tr w:rsidR="00614E60" w:rsidRPr="00614E60" w14:paraId="3A48BBD8" w14:textId="77777777">
        <w:tc>
          <w:tcPr>
            <w:tcW w:w="2554" w:type="pct"/>
          </w:tcPr>
          <w:p w14:paraId="79AED57E" w14:textId="77777777" w:rsidR="00614E60" w:rsidRPr="00614E60" w:rsidRDefault="00614E60">
            <w:pPr>
              <w:pStyle w:val="TableBody"/>
              <w:rPr>
                <w:sz w:val="24"/>
                <w:szCs w:val="24"/>
              </w:rPr>
            </w:pPr>
            <w:r w:rsidRPr="00614E60">
              <w:rPr>
                <w:sz w:val="24"/>
                <w:szCs w:val="24"/>
              </w:rPr>
              <w:t>No less than 30 days</w:t>
            </w:r>
          </w:p>
        </w:tc>
        <w:tc>
          <w:tcPr>
            <w:tcW w:w="2446" w:type="pct"/>
          </w:tcPr>
          <w:p w14:paraId="434146DF" w14:textId="77777777" w:rsidR="00614E60" w:rsidRPr="00614E60" w:rsidRDefault="00614E60">
            <w:pPr>
              <w:pStyle w:val="TableBody"/>
              <w:rPr>
                <w:sz w:val="24"/>
                <w:szCs w:val="24"/>
              </w:rPr>
            </w:pPr>
            <w:r w:rsidRPr="00614E60">
              <w:rPr>
                <w:sz w:val="24"/>
                <w:szCs w:val="24"/>
              </w:rPr>
              <w:t>Five Business Days after submission</w:t>
            </w:r>
          </w:p>
        </w:tc>
      </w:tr>
      <w:tr w:rsidR="00614E60" w:rsidRPr="00614E60" w14:paraId="72C6A230" w14:textId="77777777">
        <w:tc>
          <w:tcPr>
            <w:tcW w:w="2554" w:type="pct"/>
          </w:tcPr>
          <w:p w14:paraId="135B175A" w14:textId="77777777" w:rsidR="00614E60" w:rsidRPr="00614E60" w:rsidRDefault="00614E60">
            <w:pPr>
              <w:pStyle w:val="TableBody"/>
              <w:rPr>
                <w:sz w:val="24"/>
                <w:szCs w:val="24"/>
              </w:rPr>
            </w:pPr>
            <w:r w:rsidRPr="00614E60">
              <w:rPr>
                <w:sz w:val="24"/>
                <w:szCs w:val="24"/>
              </w:rPr>
              <w:t>Greater than 45 days</w:t>
            </w:r>
          </w:p>
        </w:tc>
        <w:tc>
          <w:tcPr>
            <w:tcW w:w="2446" w:type="pct"/>
          </w:tcPr>
          <w:p w14:paraId="289B8EEB" w14:textId="77777777" w:rsidR="00614E60" w:rsidRPr="00614E60" w:rsidRDefault="00614E60">
            <w:pPr>
              <w:pStyle w:val="TableBody"/>
              <w:rPr>
                <w:sz w:val="24"/>
                <w:szCs w:val="24"/>
              </w:rPr>
            </w:pPr>
            <w:r w:rsidRPr="00614E60">
              <w:rPr>
                <w:sz w:val="24"/>
                <w:szCs w:val="24"/>
              </w:rPr>
              <w:t>Five Business Days after submission</w:t>
            </w:r>
          </w:p>
        </w:tc>
      </w:tr>
    </w:tbl>
    <w:p w14:paraId="4948FCF4" w14:textId="77777777" w:rsidR="00614E60" w:rsidRPr="00614E60" w:rsidRDefault="00614E60">
      <w:pPr>
        <w:pStyle w:val="BodyTextNumbered"/>
        <w:spacing w:before="240"/>
        <w:rPr>
          <w:sz w:val="24"/>
          <w:szCs w:val="24"/>
        </w:rPr>
      </w:pPr>
      <w:r w:rsidRPr="00614E60">
        <w:rPr>
          <w:sz w:val="24"/>
          <w:szCs w:val="24"/>
        </w:rPr>
        <w:t>(2)</w:t>
      </w:r>
      <w:r w:rsidRPr="00614E60">
        <w:rPr>
          <w:sz w:val="24"/>
          <w:szCs w:val="24"/>
        </w:rPr>
        <w:tab/>
        <w:t xml:space="preserve">ERCOT shall approve requests for Outages, other than Forced Outages or Level I Maintenance Outages, of Reliability Resources unless, in ERCOT’s determination, the requested Outage would cause ERCOT to violate applicable reliability standards or exceed the </w:t>
      </w:r>
      <w:del w:id="401" w:author="ERCOT" w:date="2025-05-22T12:28:00Z" w16du:dateUtc="2025-05-22T17:28:00Z">
        <w:r w:rsidRPr="00614E60" w:rsidDel="0066671A">
          <w:rPr>
            <w:sz w:val="24"/>
            <w:szCs w:val="24"/>
          </w:rPr>
          <w:delText>Maximum Daily Resource Planned Outage Capacity</w:delText>
        </w:r>
      </w:del>
      <w:ins w:id="402" w:author="ERCOT" w:date="2025-05-22T12:28:00Z" w16du:dateUtc="2025-05-22T17:28:00Z">
        <w:r w:rsidRPr="00614E60">
          <w:rPr>
            <w:sz w:val="24"/>
            <w:szCs w:val="24"/>
          </w:rPr>
          <w:t>RPOL</w:t>
        </w:r>
      </w:ins>
      <w:r w:rsidRPr="00614E60">
        <w:rPr>
          <w:sz w:val="24"/>
          <w:szCs w:val="24"/>
        </w:rP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614E60" w:rsidRPr="00614E60" w14:paraId="05B797F5" w14:textId="77777777">
        <w:tc>
          <w:tcPr>
            <w:tcW w:w="2554" w:type="pct"/>
          </w:tcPr>
          <w:p w14:paraId="101CFDAD" w14:textId="77777777" w:rsidR="00614E60" w:rsidRPr="00614E60" w:rsidRDefault="00614E60">
            <w:pPr>
              <w:pStyle w:val="TableHead"/>
              <w:rPr>
                <w:sz w:val="24"/>
                <w:szCs w:val="24"/>
              </w:rPr>
            </w:pPr>
            <w:r w:rsidRPr="00614E60">
              <w:rPr>
                <w:sz w:val="24"/>
                <w:szCs w:val="24"/>
              </w:rPr>
              <w:t>Amount of time between a Request for approval of a proposed Outage and the scheduled start date of the proposed Outage:</w:t>
            </w:r>
          </w:p>
        </w:tc>
        <w:tc>
          <w:tcPr>
            <w:tcW w:w="2446" w:type="pct"/>
          </w:tcPr>
          <w:p w14:paraId="433C91F1" w14:textId="77777777" w:rsidR="00614E60" w:rsidRPr="00614E60" w:rsidRDefault="00614E60">
            <w:pPr>
              <w:pStyle w:val="TableHead"/>
              <w:rPr>
                <w:sz w:val="24"/>
                <w:szCs w:val="24"/>
              </w:rPr>
            </w:pPr>
            <w:r w:rsidRPr="00614E60">
              <w:rPr>
                <w:sz w:val="24"/>
                <w:szCs w:val="24"/>
              </w:rPr>
              <w:t>ERCOT shall approve or reject no later than:</w:t>
            </w:r>
          </w:p>
        </w:tc>
      </w:tr>
      <w:tr w:rsidR="00614E60" w:rsidRPr="00614E60" w14:paraId="76218FF7" w14:textId="77777777">
        <w:tc>
          <w:tcPr>
            <w:tcW w:w="2554" w:type="pct"/>
          </w:tcPr>
          <w:p w14:paraId="6F4D3777" w14:textId="77777777" w:rsidR="00614E60" w:rsidRPr="00614E60" w:rsidRDefault="00614E60">
            <w:pPr>
              <w:pStyle w:val="TableBody"/>
              <w:rPr>
                <w:sz w:val="24"/>
                <w:szCs w:val="24"/>
              </w:rPr>
            </w:pPr>
            <w:r w:rsidRPr="00614E60">
              <w:rPr>
                <w:sz w:val="24"/>
                <w:szCs w:val="24"/>
              </w:rPr>
              <w:t>Between three and eight days</w:t>
            </w:r>
          </w:p>
        </w:tc>
        <w:tc>
          <w:tcPr>
            <w:tcW w:w="2446" w:type="pct"/>
          </w:tcPr>
          <w:p w14:paraId="0055C98B" w14:textId="77777777" w:rsidR="00614E60" w:rsidRPr="00614E60" w:rsidRDefault="00614E60">
            <w:pPr>
              <w:pStyle w:val="TableBody"/>
              <w:rPr>
                <w:sz w:val="24"/>
                <w:szCs w:val="24"/>
              </w:rPr>
            </w:pPr>
            <w:r w:rsidRPr="00614E60">
              <w:rPr>
                <w:sz w:val="24"/>
                <w:szCs w:val="24"/>
              </w:rPr>
              <w:t>0000 hours, two days before the start of the proposed Outage</w:t>
            </w:r>
          </w:p>
        </w:tc>
      </w:tr>
      <w:tr w:rsidR="00614E60" w:rsidRPr="00614E60" w14:paraId="4301B240" w14:textId="77777777">
        <w:tc>
          <w:tcPr>
            <w:tcW w:w="2554" w:type="pct"/>
          </w:tcPr>
          <w:p w14:paraId="009CF8F6" w14:textId="77777777" w:rsidR="00614E60" w:rsidRPr="00614E60" w:rsidRDefault="00614E60">
            <w:pPr>
              <w:pStyle w:val="TableBody"/>
              <w:rPr>
                <w:sz w:val="24"/>
                <w:szCs w:val="24"/>
              </w:rPr>
            </w:pPr>
            <w:r w:rsidRPr="00614E60">
              <w:rPr>
                <w:sz w:val="24"/>
                <w:szCs w:val="24"/>
              </w:rPr>
              <w:t>Between nine and 30 days</w:t>
            </w:r>
            <w:r w:rsidRPr="00614E60">
              <w:rPr>
                <w:sz w:val="24"/>
                <w:szCs w:val="24"/>
              </w:rPr>
              <w:tab/>
            </w:r>
          </w:p>
          <w:p w14:paraId="2107AB65" w14:textId="77777777" w:rsidR="00614E60" w:rsidRPr="00614E60" w:rsidRDefault="00614E60">
            <w:pPr>
              <w:pStyle w:val="TableBody"/>
              <w:rPr>
                <w:sz w:val="24"/>
                <w:szCs w:val="24"/>
              </w:rPr>
            </w:pPr>
          </w:p>
        </w:tc>
        <w:tc>
          <w:tcPr>
            <w:tcW w:w="2446" w:type="pct"/>
          </w:tcPr>
          <w:p w14:paraId="3E46F3BF" w14:textId="77777777" w:rsidR="00614E60" w:rsidRPr="00614E60" w:rsidRDefault="00614E60">
            <w:pPr>
              <w:pStyle w:val="TableBody"/>
              <w:rPr>
                <w:sz w:val="24"/>
                <w:szCs w:val="24"/>
              </w:rPr>
            </w:pPr>
            <w:r w:rsidRPr="00614E60">
              <w:rPr>
                <w:sz w:val="24"/>
                <w:szCs w:val="24"/>
              </w:rPr>
              <w:t>Four days before the start of the proposed Outage</w:t>
            </w:r>
          </w:p>
        </w:tc>
      </w:tr>
    </w:tbl>
    <w:p w14:paraId="33202AE6" w14:textId="77777777" w:rsidR="00614E60" w:rsidRPr="00614E60" w:rsidRDefault="00614E60">
      <w:pPr>
        <w:pStyle w:val="BodyTextNumbered"/>
        <w:spacing w:before="240"/>
        <w:rPr>
          <w:sz w:val="24"/>
          <w:szCs w:val="24"/>
        </w:rPr>
      </w:pPr>
      <w:r w:rsidRPr="00614E60">
        <w:rPr>
          <w:sz w:val="24"/>
          <w:szCs w:val="24"/>
        </w:rPr>
        <w:t>(3)</w:t>
      </w:r>
      <w:r w:rsidRPr="00614E60">
        <w:rPr>
          <w:sz w:val="24"/>
          <w:szCs w:val="24"/>
        </w:rPr>
        <w:tab/>
        <w:t>ERCOT shall not be deemed to have approved the Outage request associated with the Planned Outage until ERCOT notifies the Single Point of Contact of its approval.  ERCOT shall transmit approvals electronically.</w:t>
      </w:r>
    </w:p>
    <w:p w14:paraId="741A97BD" w14:textId="77777777" w:rsidR="00614E60" w:rsidRPr="00614E60" w:rsidRDefault="00614E60">
      <w:pPr>
        <w:spacing w:after="240"/>
        <w:ind w:left="720" w:hanging="720"/>
      </w:pPr>
      <w:r w:rsidRPr="00614E60">
        <w:rPr>
          <w:iCs/>
        </w:rPr>
        <w:t>(4)</w:t>
      </w:r>
      <w:r w:rsidRPr="00614E60">
        <w:rPr>
          <w:iCs/>
        </w:rPr>
        <w:tab/>
        <w:t>ERCOT, at its sole discretion, may relax the submission timing requirements in this Section.</w:t>
      </w:r>
    </w:p>
    <w:p w14:paraId="3B3C13DD" w14:textId="77777777" w:rsidR="00614E60" w:rsidRPr="00614E60" w:rsidRDefault="00614E60"/>
    <w:p w14:paraId="7BA514BC" w14:textId="77777777" w:rsidR="00152993" w:rsidRPr="00614E60" w:rsidRDefault="00152993" w:rsidP="00614E60">
      <w:pPr>
        <w:pStyle w:val="BodyText"/>
      </w:pPr>
    </w:p>
    <w:sectPr w:rsidR="00152993" w:rsidRPr="00614E60" w:rsidSect="0074209E">
      <w:headerReference w:type="default" r:id="rId15"/>
      <w:footerReference w:type="defaul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C48C4D" w14:textId="77777777" w:rsidR="00BF285D" w:rsidRDefault="00BF285D">
      <w:r>
        <w:separator/>
      </w:r>
    </w:p>
  </w:endnote>
  <w:endnote w:type="continuationSeparator" w:id="0">
    <w:p w14:paraId="0E7F0AB7" w14:textId="77777777" w:rsidR="00BF285D" w:rsidRDefault="00BF285D">
      <w:r>
        <w:continuationSeparator/>
      </w:r>
    </w:p>
  </w:endnote>
  <w:endnote w:type="continuationNotice" w:id="1">
    <w:p w14:paraId="38F1DDBA" w14:textId="77777777" w:rsidR="00BF285D" w:rsidRDefault="00BF28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AA416" w14:textId="33E97B69" w:rsidR="00EE6681" w:rsidRDefault="00D27744" w:rsidP="0074209E">
    <w:pPr>
      <w:pStyle w:val="Footer"/>
      <w:tabs>
        <w:tab w:val="clear" w:pos="4320"/>
        <w:tab w:val="clear" w:pos="8640"/>
        <w:tab w:val="right" w:pos="9360"/>
      </w:tabs>
      <w:rPr>
        <w:rFonts w:ascii="Arial" w:hAnsi="Arial"/>
        <w:sz w:val="18"/>
      </w:rPr>
    </w:pPr>
    <w:r>
      <w:rPr>
        <w:rFonts w:ascii="Arial" w:eastAsia="Arial" w:hAnsi="Arial" w:cs="Arial"/>
        <w:color w:val="000000"/>
        <w:sz w:val="18"/>
        <w:szCs w:val="18"/>
      </w:rPr>
      <w:t>1287NPRR</w:t>
    </w:r>
    <w:r w:rsidR="00173D98">
      <w:rPr>
        <w:rFonts w:ascii="Arial" w:eastAsia="Arial" w:hAnsi="Arial" w:cs="Arial"/>
        <w:color w:val="000000"/>
        <w:sz w:val="18"/>
        <w:szCs w:val="18"/>
      </w:rPr>
      <w:t>-</w:t>
    </w:r>
    <w:r w:rsidR="008A7C62">
      <w:rPr>
        <w:rFonts w:ascii="Arial" w:eastAsia="Arial" w:hAnsi="Arial" w:cs="Arial"/>
        <w:color w:val="000000"/>
        <w:sz w:val="18"/>
        <w:szCs w:val="18"/>
      </w:rPr>
      <w:t>03</w:t>
    </w:r>
    <w:r>
      <w:rPr>
        <w:rFonts w:ascii="Arial" w:eastAsia="Arial" w:hAnsi="Arial" w:cs="Arial"/>
        <w:color w:val="000000"/>
        <w:sz w:val="18"/>
        <w:szCs w:val="18"/>
      </w:rPr>
      <w:t xml:space="preserve"> LCRA Comments 06</w:t>
    </w:r>
    <w:r w:rsidR="00C30A79">
      <w:rPr>
        <w:rFonts w:ascii="Arial" w:eastAsia="Arial" w:hAnsi="Arial" w:cs="Arial"/>
        <w:color w:val="000000"/>
        <w:sz w:val="18"/>
        <w:szCs w:val="18"/>
      </w:rPr>
      <w:t>11</w:t>
    </w:r>
    <w:r>
      <w:rPr>
        <w:rFonts w:ascii="Arial" w:eastAsia="Arial" w:hAnsi="Arial" w:cs="Arial"/>
        <w:color w:val="000000"/>
        <w:sz w:val="18"/>
        <w:szCs w:val="18"/>
      </w:rPr>
      <w:t>25</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4C659C62"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FC30F8" w14:textId="77777777" w:rsidR="00BF285D" w:rsidRDefault="00BF285D">
      <w:r>
        <w:separator/>
      </w:r>
    </w:p>
  </w:footnote>
  <w:footnote w:type="continuationSeparator" w:id="0">
    <w:p w14:paraId="57C11AB2" w14:textId="77777777" w:rsidR="00BF285D" w:rsidRDefault="00BF285D">
      <w:r>
        <w:continuationSeparator/>
      </w:r>
    </w:p>
  </w:footnote>
  <w:footnote w:type="continuationNotice" w:id="1">
    <w:p w14:paraId="12EB4153" w14:textId="77777777" w:rsidR="00BF285D" w:rsidRDefault="00BF28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74600" w14:textId="77777777" w:rsidR="00EE6681" w:rsidRDefault="00EE6681">
    <w:pPr>
      <w:pStyle w:val="Header"/>
      <w:jc w:val="center"/>
      <w:rPr>
        <w:sz w:val="32"/>
      </w:rPr>
    </w:pPr>
    <w:r>
      <w:rPr>
        <w:sz w:val="32"/>
      </w:rPr>
      <w:t>NPRR Comments</w:t>
    </w:r>
  </w:p>
  <w:p w14:paraId="18853C9A"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93937704">
    <w:abstractNumId w:val="0"/>
  </w:num>
  <w:num w:numId="2" w16cid:durableId="37886882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2]">
    <w15:presenceInfo w15:providerId="AD" w15:userId="S::Shun-Hsien.Huang@ercot.com::604a4aa9-2658-4d75-8cf1-9e07b94baee6"/>
  </w15:person>
  <w15:person w15:author="LCRA 061125">
    <w15:presenceInfo w15:providerId="None" w15:userId="LCRA 0611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139C"/>
    <w:rsid w:val="00037668"/>
    <w:rsid w:val="00075A94"/>
    <w:rsid w:val="0008106C"/>
    <w:rsid w:val="000831FE"/>
    <w:rsid w:val="00096EA5"/>
    <w:rsid w:val="00132855"/>
    <w:rsid w:val="00135C84"/>
    <w:rsid w:val="00152993"/>
    <w:rsid w:val="00153A8B"/>
    <w:rsid w:val="00170297"/>
    <w:rsid w:val="00170D6A"/>
    <w:rsid w:val="00173D98"/>
    <w:rsid w:val="0019167F"/>
    <w:rsid w:val="001A227D"/>
    <w:rsid w:val="001C53D3"/>
    <w:rsid w:val="001E2032"/>
    <w:rsid w:val="001F147E"/>
    <w:rsid w:val="00224EF4"/>
    <w:rsid w:val="00247304"/>
    <w:rsid w:val="002A02FF"/>
    <w:rsid w:val="002A2BE4"/>
    <w:rsid w:val="002E7222"/>
    <w:rsid w:val="002F72D5"/>
    <w:rsid w:val="003010C0"/>
    <w:rsid w:val="00332A97"/>
    <w:rsid w:val="0033557D"/>
    <w:rsid w:val="00350C00"/>
    <w:rsid w:val="00356007"/>
    <w:rsid w:val="0035742E"/>
    <w:rsid w:val="00366113"/>
    <w:rsid w:val="0038404B"/>
    <w:rsid w:val="00384A2A"/>
    <w:rsid w:val="003C270C"/>
    <w:rsid w:val="003D0994"/>
    <w:rsid w:val="003D5886"/>
    <w:rsid w:val="00423824"/>
    <w:rsid w:val="0043567D"/>
    <w:rsid w:val="00457B01"/>
    <w:rsid w:val="00464CF6"/>
    <w:rsid w:val="004748BF"/>
    <w:rsid w:val="004B7B90"/>
    <w:rsid w:val="004D22A1"/>
    <w:rsid w:val="004E2C19"/>
    <w:rsid w:val="00504823"/>
    <w:rsid w:val="00505077"/>
    <w:rsid w:val="0050784F"/>
    <w:rsid w:val="0056335B"/>
    <w:rsid w:val="00577BFC"/>
    <w:rsid w:val="00592E3C"/>
    <w:rsid w:val="005966E0"/>
    <w:rsid w:val="005A4E32"/>
    <w:rsid w:val="005D284C"/>
    <w:rsid w:val="005E36BE"/>
    <w:rsid w:val="005E7D57"/>
    <w:rsid w:val="005F1787"/>
    <w:rsid w:val="005F7E63"/>
    <w:rsid w:val="00604512"/>
    <w:rsid w:val="0061104F"/>
    <w:rsid w:val="00614E60"/>
    <w:rsid w:val="00624D55"/>
    <w:rsid w:val="006326C1"/>
    <w:rsid w:val="00633E23"/>
    <w:rsid w:val="0063567E"/>
    <w:rsid w:val="00664AAB"/>
    <w:rsid w:val="00673B94"/>
    <w:rsid w:val="00680AC6"/>
    <w:rsid w:val="006835D8"/>
    <w:rsid w:val="006C316E"/>
    <w:rsid w:val="006D0F7C"/>
    <w:rsid w:val="006F5918"/>
    <w:rsid w:val="0071438E"/>
    <w:rsid w:val="0072415D"/>
    <w:rsid w:val="007269C4"/>
    <w:rsid w:val="0074209E"/>
    <w:rsid w:val="00782408"/>
    <w:rsid w:val="007D2494"/>
    <w:rsid w:val="007D394D"/>
    <w:rsid w:val="007F2CA8"/>
    <w:rsid w:val="007F7161"/>
    <w:rsid w:val="008071B2"/>
    <w:rsid w:val="008253AC"/>
    <w:rsid w:val="0085559E"/>
    <w:rsid w:val="00896B1B"/>
    <w:rsid w:val="008A7C62"/>
    <w:rsid w:val="008B2C49"/>
    <w:rsid w:val="008E559E"/>
    <w:rsid w:val="00916080"/>
    <w:rsid w:val="00921A68"/>
    <w:rsid w:val="00947C5A"/>
    <w:rsid w:val="00950F19"/>
    <w:rsid w:val="00952FB9"/>
    <w:rsid w:val="00965F3F"/>
    <w:rsid w:val="00993060"/>
    <w:rsid w:val="009F3C94"/>
    <w:rsid w:val="00A015C4"/>
    <w:rsid w:val="00A02B21"/>
    <w:rsid w:val="00A150FC"/>
    <w:rsid w:val="00A15172"/>
    <w:rsid w:val="00A46597"/>
    <w:rsid w:val="00A61743"/>
    <w:rsid w:val="00A815D7"/>
    <w:rsid w:val="00A87D3C"/>
    <w:rsid w:val="00AA5CB3"/>
    <w:rsid w:val="00AB4116"/>
    <w:rsid w:val="00AD1B6A"/>
    <w:rsid w:val="00AE580A"/>
    <w:rsid w:val="00AF34AC"/>
    <w:rsid w:val="00B13920"/>
    <w:rsid w:val="00B5080A"/>
    <w:rsid w:val="00B65EE3"/>
    <w:rsid w:val="00B86C0C"/>
    <w:rsid w:val="00B943AE"/>
    <w:rsid w:val="00BA72B8"/>
    <w:rsid w:val="00BD7258"/>
    <w:rsid w:val="00BE606E"/>
    <w:rsid w:val="00BF285D"/>
    <w:rsid w:val="00C0598D"/>
    <w:rsid w:val="00C06BFA"/>
    <w:rsid w:val="00C11956"/>
    <w:rsid w:val="00C26F56"/>
    <w:rsid w:val="00C30A79"/>
    <w:rsid w:val="00C602E5"/>
    <w:rsid w:val="00C748FD"/>
    <w:rsid w:val="00CC0923"/>
    <w:rsid w:val="00CC69D6"/>
    <w:rsid w:val="00CE285B"/>
    <w:rsid w:val="00D27231"/>
    <w:rsid w:val="00D27744"/>
    <w:rsid w:val="00D4046E"/>
    <w:rsid w:val="00D4362F"/>
    <w:rsid w:val="00D50488"/>
    <w:rsid w:val="00D51658"/>
    <w:rsid w:val="00DD4739"/>
    <w:rsid w:val="00DE5F33"/>
    <w:rsid w:val="00DF0712"/>
    <w:rsid w:val="00DF409E"/>
    <w:rsid w:val="00E07B54"/>
    <w:rsid w:val="00E11F78"/>
    <w:rsid w:val="00E2690F"/>
    <w:rsid w:val="00E53C7D"/>
    <w:rsid w:val="00E621E1"/>
    <w:rsid w:val="00E80CA0"/>
    <w:rsid w:val="00EA0330"/>
    <w:rsid w:val="00EB736A"/>
    <w:rsid w:val="00EC55B3"/>
    <w:rsid w:val="00ED69B8"/>
    <w:rsid w:val="00EE46D3"/>
    <w:rsid w:val="00EE6681"/>
    <w:rsid w:val="00F03D76"/>
    <w:rsid w:val="00F66462"/>
    <w:rsid w:val="00F957AD"/>
    <w:rsid w:val="00F96FB2"/>
    <w:rsid w:val="00FB51D8"/>
    <w:rsid w:val="00FC088A"/>
    <w:rsid w:val="00FD08E8"/>
    <w:rsid w:val="00FD4621"/>
    <w:rsid w:val="00FD7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5B18A7"/>
  <w15:chartTrackingRefBased/>
  <w15:docId w15:val="{6C8C6EA1-4329-49A0-8579-ACF483887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basedOn w:val="DefaultParagraphFont"/>
    <w:uiPriority w:val="99"/>
    <w:semiHidden/>
    <w:unhideWhenUsed/>
    <w:rsid w:val="00D50488"/>
    <w:rPr>
      <w:color w:val="605E5C"/>
      <w:shd w:val="clear" w:color="auto" w:fill="E1DFDD"/>
    </w:rPr>
  </w:style>
  <w:style w:type="paragraph" w:customStyle="1" w:styleId="H4">
    <w:name w:val="H4"/>
    <w:basedOn w:val="Heading4"/>
    <w:next w:val="BodyText"/>
    <w:link w:val="H4Char"/>
    <w:rsid w:val="00614E60"/>
    <w:pPr>
      <w:numPr>
        <w:ilvl w:val="0"/>
        <w:numId w:val="0"/>
      </w:numPr>
      <w:tabs>
        <w:tab w:val="left" w:pos="1260"/>
      </w:tabs>
      <w:spacing w:before="240"/>
      <w:ind w:left="1260" w:hanging="1260"/>
    </w:pPr>
  </w:style>
  <w:style w:type="character" w:customStyle="1" w:styleId="H4Char">
    <w:name w:val="H4 Char"/>
    <w:link w:val="H4"/>
    <w:rsid w:val="00614E60"/>
    <w:rPr>
      <w:b/>
      <w:bCs/>
      <w:snapToGrid w:val="0"/>
      <w:sz w:val="24"/>
    </w:rPr>
  </w:style>
  <w:style w:type="character" w:customStyle="1" w:styleId="BodyTextChar">
    <w:name w:val="Body Text Char"/>
    <w:link w:val="BodyText"/>
    <w:rsid w:val="00614E60"/>
    <w:rPr>
      <w:sz w:val="24"/>
      <w:szCs w:val="24"/>
    </w:rPr>
  </w:style>
  <w:style w:type="character" w:customStyle="1" w:styleId="Heading2Char">
    <w:name w:val="Heading 2 Char"/>
    <w:aliases w:val="h2 Char"/>
    <w:link w:val="Heading2"/>
    <w:rsid w:val="00614E60"/>
    <w:rPr>
      <w:b/>
      <w:sz w:val="24"/>
    </w:rPr>
  </w:style>
  <w:style w:type="paragraph" w:customStyle="1" w:styleId="H3">
    <w:name w:val="H3"/>
    <w:basedOn w:val="Heading3"/>
    <w:next w:val="BodyText"/>
    <w:link w:val="H3Char"/>
    <w:rsid w:val="00614E60"/>
    <w:pPr>
      <w:numPr>
        <w:ilvl w:val="0"/>
        <w:numId w:val="0"/>
      </w:numPr>
      <w:tabs>
        <w:tab w:val="left" w:pos="1080"/>
      </w:tabs>
      <w:spacing w:before="240" w:after="240"/>
      <w:ind w:left="1080" w:hanging="1080"/>
    </w:pPr>
    <w:rPr>
      <w:iCs w:val="0"/>
    </w:rPr>
  </w:style>
  <w:style w:type="paragraph" w:styleId="List">
    <w:name w:val="List"/>
    <w:aliases w:val=" Char2 Char Char Char Char, Char2 Char"/>
    <w:basedOn w:val="Normal"/>
    <w:link w:val="ListChar"/>
    <w:rsid w:val="00614E60"/>
    <w:pPr>
      <w:spacing w:after="240"/>
      <w:ind w:left="720" w:hanging="720"/>
    </w:pPr>
    <w:rPr>
      <w:szCs w:val="20"/>
    </w:rPr>
  </w:style>
  <w:style w:type="paragraph" w:customStyle="1" w:styleId="TableBody">
    <w:name w:val="Table Body"/>
    <w:basedOn w:val="BodyText"/>
    <w:rsid w:val="00614E60"/>
    <w:pPr>
      <w:spacing w:before="0" w:after="60"/>
    </w:pPr>
    <w:rPr>
      <w:iCs/>
      <w:sz w:val="20"/>
      <w:szCs w:val="20"/>
    </w:rPr>
  </w:style>
  <w:style w:type="paragraph" w:customStyle="1" w:styleId="TableHead">
    <w:name w:val="Table Head"/>
    <w:basedOn w:val="BodyText"/>
    <w:rsid w:val="00614E60"/>
    <w:pPr>
      <w:spacing w:before="0" w:after="240"/>
    </w:pPr>
    <w:rPr>
      <w:b/>
      <w:iCs/>
      <w:sz w:val="20"/>
      <w:szCs w:val="20"/>
    </w:rPr>
  </w:style>
  <w:style w:type="character" w:customStyle="1" w:styleId="ListChar">
    <w:name w:val="List Char"/>
    <w:aliases w:val=" Char2 Char Char Char Char Char, Char2 Char Char"/>
    <w:link w:val="List"/>
    <w:rsid w:val="00614E60"/>
    <w:rPr>
      <w:sz w:val="24"/>
    </w:rPr>
  </w:style>
  <w:style w:type="character" w:customStyle="1" w:styleId="BodyTextNumberedChar1">
    <w:name w:val="Body Text Numbered Char1"/>
    <w:link w:val="BodyTextNumbered"/>
    <w:rsid w:val="00614E60"/>
    <w:rPr>
      <w:iCs/>
    </w:rPr>
  </w:style>
  <w:style w:type="paragraph" w:customStyle="1" w:styleId="BodyTextNumbered">
    <w:name w:val="Body Text Numbered"/>
    <w:basedOn w:val="BodyText"/>
    <w:link w:val="BodyTextNumberedChar1"/>
    <w:rsid w:val="00614E60"/>
    <w:pPr>
      <w:spacing w:before="0" w:after="240"/>
      <w:ind w:left="720" w:hanging="720"/>
    </w:pPr>
    <w:rPr>
      <w:iCs/>
      <w:sz w:val="20"/>
      <w:szCs w:val="20"/>
    </w:rPr>
  </w:style>
  <w:style w:type="character" w:customStyle="1" w:styleId="H3Char">
    <w:name w:val="H3 Char"/>
    <w:link w:val="H3"/>
    <w:rsid w:val="00614E60"/>
    <w:rPr>
      <w:b/>
      <w:bCs/>
      <w:i/>
      <w:sz w:val="24"/>
    </w:rPr>
  </w:style>
  <w:style w:type="paragraph" w:customStyle="1" w:styleId="bodytextnumbered0">
    <w:name w:val="bodytextnumbered"/>
    <w:basedOn w:val="Normal"/>
    <w:rsid w:val="00614E60"/>
    <w:pPr>
      <w:spacing w:after="240"/>
      <w:ind w:left="720" w:hanging="720"/>
    </w:pPr>
    <w:rPr>
      <w:rFonts w:eastAsia="Calibri"/>
    </w:rPr>
  </w:style>
  <w:style w:type="paragraph" w:styleId="Revision">
    <w:name w:val="Revision"/>
    <w:hidden/>
    <w:uiPriority w:val="99"/>
    <w:semiHidden/>
    <w:rsid w:val="00F66462"/>
    <w:rPr>
      <w:sz w:val="24"/>
      <w:szCs w:val="24"/>
    </w:rPr>
  </w:style>
  <w:style w:type="paragraph" w:styleId="FootnoteText">
    <w:name w:val="footnote text"/>
    <w:basedOn w:val="Normal"/>
    <w:link w:val="FootnoteTextChar"/>
    <w:uiPriority w:val="99"/>
    <w:unhideWhenUsed/>
    <w:rsid w:val="00C06BFA"/>
    <w:rPr>
      <w:rFonts w:ascii="Aptos" w:eastAsia="Aptos" w:hAnsi="Aptos" w:cs="Arial"/>
      <w:kern w:val="2"/>
      <w:sz w:val="20"/>
      <w:szCs w:val="20"/>
    </w:rPr>
  </w:style>
  <w:style w:type="character" w:customStyle="1" w:styleId="FootnoteTextChar">
    <w:name w:val="Footnote Text Char"/>
    <w:basedOn w:val="DefaultParagraphFont"/>
    <w:link w:val="FootnoteText"/>
    <w:uiPriority w:val="99"/>
    <w:rsid w:val="00C06BFA"/>
    <w:rPr>
      <w:rFonts w:ascii="Aptos" w:eastAsia="Aptos" w:hAnsi="Aptos" w:cs="Arial"/>
      <w:kern w:val="2"/>
    </w:rPr>
  </w:style>
  <w:style w:type="character" w:styleId="FootnoteReference">
    <w:name w:val="footnote reference"/>
    <w:uiPriority w:val="99"/>
    <w:unhideWhenUsed/>
    <w:rsid w:val="00C06BF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revor.safko@lcra.org"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lake.holt@lcra.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87"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services/comm/mkt_notices/M-A052325-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0D61DC8326B8498DD32B28F834E6F2" ma:contentTypeVersion="2" ma:contentTypeDescription="Create a new document." ma:contentTypeScope="" ma:versionID="01f935ec20f098423b79e2b7c8d10400">
  <xsd:schema xmlns:xsd="http://www.w3.org/2001/XMLSchema" xmlns:xs="http://www.w3.org/2001/XMLSchema" xmlns:p="http://schemas.microsoft.com/office/2006/metadata/properties" xmlns:ns2="5ea7cabb-ffb8-4c5f-aec6-b9b58c989bc1" targetNamespace="http://schemas.microsoft.com/office/2006/metadata/properties" ma:root="true" ma:fieldsID="5ee69bf3301f408be776387cf8f4c840" ns2:_="">
    <xsd:import namespace="5ea7cabb-ffb8-4c5f-aec6-b9b58c989bc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a7cabb-ffb8-4c5f-aec6-b9b58c989bc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62912-51A3-4721-8907-A492611B3EF1}">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5ea7cabb-ffb8-4c5f-aec6-b9b58c989bc1"/>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DA4B9A95-B04D-448C-8857-B7132B34E209}">
  <ds:schemaRefs>
    <ds:schemaRef ds:uri="http://schemas.microsoft.com/sharepoint/v3/contenttype/forms"/>
  </ds:schemaRefs>
</ds:datastoreItem>
</file>

<file path=customXml/itemProps3.xml><?xml version="1.0" encoding="utf-8"?>
<ds:datastoreItem xmlns:ds="http://schemas.openxmlformats.org/officeDocument/2006/customXml" ds:itemID="{D101E667-939D-4FEF-9F1C-140F55B0FA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a7cabb-ffb8-4c5f-aec6-b9b58c989b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9FDC05-22EA-4892-8265-20670305C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6140</Words>
  <Characters>34750</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40809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LCRA 061125</cp:lastModifiedBy>
  <cp:revision>2</cp:revision>
  <cp:lastPrinted>2001-06-20T18:28:00Z</cp:lastPrinted>
  <dcterms:created xsi:type="dcterms:W3CDTF">2025-06-11T19:49:00Z</dcterms:created>
  <dcterms:modified xsi:type="dcterms:W3CDTF">2025-06-11T19:49:00Z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0x010100260D61DC8326B8498DD32B28F834E6F2</vt:lpwstr>
  </property>
  <property fmtid="{D5CDD505-2E9C-101B-9397-08002B2CF9AE}" pid="3" name="MSIP_Label_7084cbda-52b8-46fb-a7b7-cb5bd465ed85_Enabled">
    <vt:lpwstr>true</vt:lpwstr>
  </property>
  <property fmtid="{D5CDD505-2E9C-101B-9397-08002B2CF9AE}" pid="4" name="MSIP_Label_7084cbda-52b8-46fb-a7b7-cb5bd465ed85_SetDate">
    <vt:lpwstr>2025-06-06T14:54:47Z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a6ff3181-4e38-494f-a757-5e58bfb5d895</vt:lpwstr>
  </property>
  <property fmtid="{D5CDD505-2E9C-101B-9397-08002B2CF9AE}" pid="9" name="MSIP_Label_7084cbda-52b8-46fb-a7b7-cb5bd465ed85_ContentBits">
    <vt:lpwstr>0</vt:lpwstr>
  </property>
  <property fmtid="{D5CDD505-2E9C-101B-9397-08002B2CF9AE}" pid="10" name="MSIP_Label_7084cbda-52b8-46fb-a7b7-cb5bd465ed85_Tag">
    <vt:lpwstr>10, 3, 0, 1</vt:lpwstr>
  </property>
</Properties>
</file>